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people.xml" ContentType="application/vnd.openxmlformats-officedocument.wordprocessingml.people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331"/>
        <w:jc w:val="center"/>
        <w:rPr>
          <w:rFonts w:ascii="Inter ExtraBold" w:hAnsi="Inter ExtraBold" w:cs="Inter ExtraBold" w:eastAsia="Inter ExtraBold"/>
          <w:color w:val="2A2A72"/>
          <w:sz w:val="40"/>
          <w:szCs w:val="40"/>
        </w:rPr>
      </w:pPr>
      <w:r>
        <w:rPr>
          <w:rFonts w:ascii="Inter ExtraBold" w:hAnsi="Inter ExtraBold" w:cs="Inter ExtraBold" w:eastAsia="Inter ExtraBold"/>
          <w:color w:val="2A2A72"/>
          <w:sz w:val="40"/>
          <w:szCs w:val="40"/>
        </w:rPr>
        <w:t xml:space="preserve">Grupo de Trabajo sobre la Ética de la Inteligencia Artificial en América Latina y el Caribe </w:t>
      </w:r>
      <w:r/>
    </w:p>
    <w:p>
      <w:pPr>
        <w:pStyle w:val="331"/>
        <w:jc w:val="center"/>
        <w:rPr>
          <w:rFonts w:ascii="Inter ExtraBold" w:hAnsi="Inter ExtraBold" w:cs="Inter ExtraBold" w:eastAsia="Inter ExtraBold"/>
          <w:color w:val="2A2A72"/>
          <w:sz w:val="40"/>
          <w:szCs w:val="40"/>
        </w:rPr>
      </w:pPr>
      <w:r>
        <w:rPr>
          <w:rFonts w:ascii="Inter ExtraBold" w:hAnsi="Inter ExtraBold" w:cs="Inter ExtraBold" w:eastAsia="Inter ExtraBold"/>
          <w:color w:val="2A2A72"/>
          <w:sz w:val="40"/>
          <w:szCs w:val="40"/>
        </w:rPr>
        <w:t xml:space="preserve">Plan de trabajo</w:t>
      </w:r>
      <w:r/>
    </w:p>
    <w:p>
      <w:pPr>
        <w:pStyle w:val="331"/>
        <w:jc w:val="center"/>
        <w:rPr>
          <w:rFonts w:ascii="Inter ExtraBold" w:hAnsi="Inter ExtraBold" w:cs="Inter ExtraBold" w:eastAsia="Inter ExtraBold"/>
          <w:color w:val="2A2A72"/>
          <w:sz w:val="12"/>
          <w:szCs w:val="12"/>
        </w:rPr>
      </w:pPr>
      <w:r>
        <w:rPr>
          <w:rFonts w:ascii="Inter ExtraBold" w:hAnsi="Inter ExtraBold" w:cs="Inter ExtraBold" w:eastAsia="Inter ExtraBold"/>
          <w:color w:val="2A2A72"/>
          <w:sz w:val="12"/>
          <w:szCs w:val="12"/>
        </w:rPr>
      </w:r>
      <w:r/>
    </w:p>
    <w:p>
      <w:pPr>
        <w:jc w:val="center"/>
      </w:pPr>
      <w:r>
        <w:t xml:space="preserve">Versión 1.</w:t>
      </w:r>
      <w:r>
        <w:t xml:space="preserve">0</w:t>
      </w:r>
      <w:r/>
    </w:p>
    <w:p>
      <w:pPr>
        <w:jc w:val="center"/>
      </w:pPr>
      <w:r>
        <w:t xml:space="preserve">Fecha </w:t>
      </w:r>
      <w:r>
        <w:t xml:space="preserve">2</w:t>
      </w:r>
      <w:r>
        <w:t xml:space="preserve">1</w:t>
      </w:r>
      <w:r>
        <w:t xml:space="preserve">/</w:t>
      </w:r>
      <w:r>
        <w:t xml:space="preserve">01</w:t>
      </w:r>
      <w:r>
        <w:t xml:space="preserve">/202</w:t>
      </w:r>
      <w:r>
        <w:t xml:space="preserve">5</w:t>
      </w:r>
      <w:r/>
    </w:p>
    <w:p>
      <w:pPr>
        <w:jc w:val="both"/>
        <w:spacing w:lineRule="auto" w:line="360"/>
        <w:shd w:val="clear" w:color="auto" w:fill="FFFFFF"/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/>
      <w:bookmarkStart w:id="0" w:name="_heading=h.3znysh7"/>
      <w:r/>
      <w:bookmarkEnd w:id="0"/>
      <w:r/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En el marco de la Segunda Cumbre Ministerial y de Altas Autoridades sobre la Ética de la Inteligencia Artificial en Amér</w:t>
      </w:r>
      <w:r>
        <w:rPr>
          <w:rFonts w:ascii="Calibri" w:hAnsi="Calibri" w:cs="Calibri" w:eastAsia="Calibri"/>
          <w:color w:val="000000"/>
          <w:lang w:val="es"/>
        </w:rPr>
        <w:t xml:space="preserve">ica Latina y el Caribe, realizada los días 3 y 4 de octubre de 2024, en Montevideo, República Oriental del Uruguay, las </w:t>
      </w:r>
      <w:r>
        <w:rPr>
          <w:rFonts w:ascii="Calibri" w:hAnsi="Calibri" w:cs="Calibri" w:eastAsia="Calibri"/>
          <w:color w:val="000000"/>
          <w:lang w:val="es"/>
        </w:rPr>
        <w:t xml:space="preserve">Ministras</w:t>
      </w:r>
      <w:r>
        <w:rPr>
          <w:rFonts w:ascii="Calibri" w:hAnsi="Calibri" w:cs="Calibri" w:eastAsia="Calibri"/>
          <w:color w:val="000000"/>
          <w:lang w:val="es"/>
        </w:rPr>
        <w:t xml:space="preserve">, los Ministros y las Altas Autoridades representantes de los países reunidos, aprobaron la “Declaración de Montevideo” y la “Hoja de Ruta 2024 – 2025”. </w:t>
      </w:r>
      <w:r>
        <w:rPr>
          <w:rFonts w:ascii="Calibri" w:hAnsi="Calibri" w:cs="Calibri" w:eastAsia="Calibri"/>
          <w:color w:val="000000"/>
        </w:rPr>
        <w:t xml:space="preserve">El documento de la “Declaración de Montevideo”, establece la consolidación del Grupo de Trabajo sobre la Ética de la Inteligencia Artificial en América Latina y el Caribe (en adelante, "el Grupo de Trabajo") para avanzar en el diálogo regional e implementar</w:t>
      </w:r>
      <w:r>
        <w:rPr>
          <w:rFonts w:ascii="Calibri" w:hAnsi="Calibri" w:cs="Calibri" w:eastAsia="Calibri"/>
          <w:color w:val="000000"/>
        </w:rPr>
        <w:t xml:space="preserve"> las acciones trazadas en la Hoja de Ruta, cuyo objetivo es que se constituya un espacio de diálogo permanente y de reunión periódica, con enfoque regional, encomendándole los términos de referencia para su funcionamiento y la coordinación de las acciones n</w:t>
      </w:r>
      <w:r>
        <w:rPr>
          <w:rFonts w:ascii="Calibri" w:hAnsi="Calibri" w:cs="Calibri" w:eastAsia="Calibri"/>
          <w:color w:val="000000"/>
        </w:rPr>
        <w:t xml:space="preserve">ecesarias para la implementación de la Hoja de Ruta aprobada, así como formular propuestas para implementar posteriores revisiones.</w:t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</w:rPr>
        <w:t xml:space="preserve">En este sentido, el Grupo de Trabajo realizó un</w:t>
      </w:r>
      <w:r>
        <w:rPr>
          <w:rFonts w:ascii="Calibri" w:hAnsi="Calibri" w:cs="Calibri" w:eastAsia="Calibri"/>
          <w:color w:val="000000"/>
        </w:rPr>
        <w:t xml:space="preserve"> documento </w:t>
      </w:r>
      <w:r>
        <w:rPr>
          <w:rFonts w:ascii="Calibri" w:hAnsi="Calibri" w:cs="Calibri" w:eastAsia="Calibri"/>
          <w:color w:val="000000"/>
        </w:rPr>
        <w:t xml:space="preserve">que </w:t>
      </w:r>
      <w:r>
        <w:rPr>
          <w:rFonts w:ascii="Calibri" w:hAnsi="Calibri" w:cs="Calibri" w:eastAsia="Calibri"/>
          <w:color w:val="000000"/>
        </w:rPr>
        <w:t xml:space="preserve">plantea las pautas de funcionamiento y coordinación de acciones que el Grupo de Trabajo deberá desarrollar, así como otros roles de apoyo técnico y logístico</w:t>
      </w:r>
      <w:r>
        <w:rPr>
          <w:rFonts w:ascii="Calibri" w:hAnsi="Calibri" w:cs="Calibri" w:eastAsia="Calibri"/>
          <w:color w:val="000000"/>
        </w:rPr>
        <w:t xml:space="preserve">, denominado “Términos de referencia de funcionamiento del Grupo de Trabajo”.</w:t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</w:rPr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</w:rPr>
        <w:t xml:space="preserve">En el punto 3.</w:t>
      </w:r>
      <w:r>
        <w:rPr>
          <w:rFonts w:ascii="Calibri" w:hAnsi="Calibri" w:cs="Calibri" w:eastAsia="Calibri"/>
          <w:color w:val="000000"/>
        </w:rPr>
        <w:t xml:space="preserve"> “Funciones del Grupo de Trabajo”</w:t>
      </w:r>
      <w:r>
        <w:rPr>
          <w:rFonts w:ascii="Calibri" w:hAnsi="Calibri" w:cs="Calibri" w:eastAsia="Calibri"/>
          <w:color w:val="000000"/>
        </w:rPr>
        <w:t xml:space="preserve">, de este documento se establece lo siguiente:</w:t>
      </w:r>
      <w:r/>
    </w:p>
    <w:p>
      <w:pPr>
        <w:pStyle w:val="341"/>
        <w:numPr>
          <w:ilvl w:val="0"/>
          <w:numId w:val="32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Promover y apoyar la visibilidad y difusión del Grupo de Trabajo con un enfoque regional en la temática. </w:t>
      </w:r>
      <w:r/>
    </w:p>
    <w:p>
      <w:pPr>
        <w:pStyle w:val="341"/>
        <w:numPr>
          <w:ilvl w:val="0"/>
          <w:numId w:val="31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Proponer y gestionar alianzas y colaboraciones con otras iniciativas regionales y/o globales que estén abordando temas asociados a la IA, como la Agenda Digital para América Latina y el Caribe (</w:t>
      </w:r>
      <w:r>
        <w:rPr>
          <w:rFonts w:ascii="Calibri" w:hAnsi="Calibri" w:cs="Calibri" w:eastAsia="Calibri"/>
          <w:color w:val="000000"/>
          <w:lang w:val="es"/>
        </w:rPr>
        <w:t xml:space="preserve">eLAC</w:t>
      </w:r>
      <w:r>
        <w:rPr>
          <w:rFonts w:ascii="Calibri" w:hAnsi="Calibri" w:cs="Calibri" w:eastAsia="Calibri"/>
          <w:color w:val="000000"/>
          <w:lang w:val="es"/>
        </w:rPr>
        <w:t xml:space="preserve">) y la Red de gobierno electrónico de América Latina y el Caribe (Red </w:t>
      </w:r>
      <w:r>
        <w:rPr>
          <w:rFonts w:ascii="Calibri" w:hAnsi="Calibri" w:cs="Calibri" w:eastAsia="Calibri"/>
          <w:color w:val="000000"/>
          <w:lang w:val="es"/>
        </w:rPr>
        <w:t xml:space="preserve">Gealc</w:t>
      </w:r>
      <w:r>
        <w:rPr>
          <w:rFonts w:ascii="Calibri" w:hAnsi="Calibri" w:cs="Calibri" w:eastAsia="Calibri"/>
          <w:color w:val="000000"/>
          <w:lang w:val="es"/>
        </w:rPr>
        <w:t xml:space="preserve">), entre otras.</w:t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Con el fin de dar cumplimiento a las iniciativas anteriormente mencionadas, se establecen las siguientes acciones:</w:t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</w:r>
      <w:r/>
    </w:p>
    <w:p>
      <w:pPr>
        <w:pStyle w:val="341"/>
        <w:numPr>
          <w:ilvl w:val="0"/>
          <w:numId w:val="33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Realizar un mapeo de espacios y ámbitos internacionales vinculados a la temática (Inteligencia Artificial), con los cuales el Grupo de Trabajo podría realizar sinergias y/o definir acciones concretas de coordinación de los espacios.</w:t>
      </w:r>
      <w:r/>
    </w:p>
    <w:p>
      <w:pPr>
        <w:pStyle w:val="341"/>
        <w:numPr>
          <w:ilvl w:val="0"/>
          <w:numId w:val="34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Realizar mapeo de los países que integran los espacios y/o ámbitos relevados.</w:t>
      </w:r>
      <w:r/>
    </w:p>
    <w:p>
      <w:pPr>
        <w:pStyle w:val="341"/>
        <w:numPr>
          <w:ilvl w:val="0"/>
          <w:numId w:val="34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Establecer contacto con el país y/u organización coordinadora del espacio y/o ámbito.</w:t>
      </w:r>
      <w:r/>
    </w:p>
    <w:p>
      <w:pPr>
        <w:pStyle w:val="341"/>
        <w:numPr>
          <w:ilvl w:val="0"/>
          <w:numId w:val="34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Realizar una revisión si los espacios y/o ámbitos </w:t>
      </w:r>
      <w:r>
        <w:rPr>
          <w:rFonts w:ascii="Calibri" w:hAnsi="Calibri" w:cs="Calibri" w:eastAsia="Calibri"/>
          <w:color w:val="000000"/>
          <w:lang w:val="es"/>
        </w:rPr>
        <w:t xml:space="preserve">con los cuales se realizó contacto,</w:t>
      </w:r>
      <w:r>
        <w:rPr>
          <w:rFonts w:ascii="Calibri" w:hAnsi="Calibri" w:cs="Calibri" w:eastAsia="Calibri"/>
          <w:color w:val="000000"/>
          <w:lang w:val="es"/>
        </w:rPr>
        <w:t xml:space="preserve"> cuentan con un plan de trabajo, Hoja de Ruta, y/o documento que establezcan las acciones </w:t>
      </w:r>
      <w:r>
        <w:rPr>
          <w:rFonts w:ascii="Calibri" w:hAnsi="Calibri" w:cs="Calibri" w:eastAsia="Calibri"/>
          <w:color w:val="000000"/>
          <w:lang w:val="es"/>
        </w:rPr>
        <w:t xml:space="preserve">de este</w:t>
      </w:r>
      <w:r>
        <w:rPr>
          <w:rFonts w:ascii="Calibri" w:hAnsi="Calibri" w:cs="Calibri" w:eastAsia="Calibri"/>
          <w:color w:val="000000"/>
          <w:lang w:val="es"/>
        </w:rPr>
        <w:t xml:space="preserve">.</w:t>
      </w:r>
      <w:r/>
    </w:p>
    <w:p>
      <w:pPr>
        <w:pStyle w:val="341"/>
        <w:numPr>
          <w:ilvl w:val="0"/>
          <w:numId w:val="34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Realizar un mapa comparativo de las acciones de</w:t>
      </w:r>
      <w:r>
        <w:rPr>
          <w:rFonts w:ascii="Calibri" w:hAnsi="Calibri" w:cs="Calibri" w:eastAsia="Calibri"/>
          <w:color w:val="000000"/>
          <w:lang w:val="es"/>
        </w:rPr>
        <w:t xml:space="preserve"> estos</w:t>
      </w:r>
      <w:r>
        <w:rPr>
          <w:rFonts w:ascii="Calibri" w:hAnsi="Calibri" w:cs="Calibri" w:eastAsia="Calibri"/>
          <w:color w:val="000000"/>
          <w:lang w:val="es"/>
        </w:rPr>
        <w:t xml:space="preserve"> espacios y/o ámbitos y la Hoja de Ruta del Grupo de Trabajo. El objetivo de este es detectar acciones coincidentes, </w:t>
      </w:r>
      <w:r>
        <w:rPr>
          <w:rFonts w:ascii="Calibri" w:hAnsi="Calibri" w:cs="Calibri" w:eastAsia="Calibri"/>
          <w:color w:val="000000"/>
          <w:lang w:val="es"/>
        </w:rPr>
        <w:t xml:space="preserve">que se puedan coordinar de forma simultánea, que se reiteran o repiten en dos o más espacios y/o ámbitos, etc.</w:t>
      </w:r>
      <w:r/>
    </w:p>
    <w:p>
      <w:pPr>
        <w:pStyle w:val="341"/>
        <w:numPr>
          <w:ilvl w:val="0"/>
          <w:numId w:val="34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Definir acciones conjuntas entre el Grupo de Trabajo y los espacios y/</w:t>
      </w:r>
      <w:r>
        <w:rPr>
          <w:rFonts w:ascii="Calibri" w:hAnsi="Calibri" w:cs="Calibri" w:eastAsia="Calibri"/>
          <w:color w:val="000000"/>
          <w:lang w:val="es"/>
        </w:rPr>
        <w:t xml:space="preserve">u organizaciones</w:t>
      </w:r>
      <w:r>
        <w:rPr>
          <w:rFonts w:ascii="Calibri" w:hAnsi="Calibri" w:cs="Calibri" w:eastAsia="Calibri"/>
          <w:color w:val="000000"/>
          <w:lang w:val="es"/>
        </w:rPr>
        <w:t xml:space="preserve"> que integran el mapeo comparativo</w:t>
      </w:r>
      <w:r>
        <w:rPr>
          <w:rFonts w:ascii="Calibri" w:hAnsi="Calibri" w:cs="Calibri" w:eastAsia="Calibri"/>
          <w:color w:val="000000"/>
          <w:lang w:val="es"/>
        </w:rPr>
        <w:t xml:space="preserve">.</w:t>
      </w:r>
      <w:r>
        <w:rPr>
          <w:rFonts w:ascii="Calibri" w:hAnsi="Calibri" w:cs="Calibri" w:eastAsia="Calibri"/>
          <w:color w:val="000000"/>
          <w:lang w:val="es"/>
        </w:rPr>
        <w:t xml:space="preserve"> En caso de tratarse de acciones conjuntas que excedan el alcance de lo aprobado en la Hoja de Ruta de Inteligencia Artificial Ética para América Latina y el Caribe 2025-2026, las mismas deberán someterse a aprobación de los países miembros del Grupo de Tra</w:t>
      </w:r>
      <w:r>
        <w:rPr>
          <w:rFonts w:ascii="Calibri" w:hAnsi="Calibri" w:cs="Calibri" w:eastAsia="Calibri"/>
          <w:color w:val="000000"/>
          <w:lang w:val="es"/>
        </w:rPr>
        <w:t xml:space="preserve">bajo en el marco de la Tercera Cumbre Ministerial y de Altas Autoridades.</w:t>
      </w:r>
      <w:r/>
    </w:p>
    <w:p>
      <w:pPr>
        <w:pStyle w:val="341"/>
        <w:numPr>
          <w:ilvl w:val="0"/>
          <w:numId w:val="34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En referencia a las áreas de acción coincidentes, realizar sesiones de intercambio de experiencias y/o buenas prácticas con las organizaciones mapeadas.</w:t>
      </w:r>
      <w:r>
        <w:rPr>
          <w:rFonts w:ascii="Calibri" w:hAnsi="Calibri" w:cs="Calibri" w:eastAsia="Calibri"/>
          <w:color w:val="000000"/>
          <w:lang w:val="es"/>
        </w:rPr>
      </w:r>
      <w:r/>
    </w:p>
    <w:p>
      <w:pPr>
        <w:pStyle w:val="341"/>
        <w:ind w:left="1440"/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</w:r>
      <w:r/>
    </w:p>
    <w:p>
      <w:pPr>
        <w:pStyle w:val="341"/>
        <w:numPr>
          <w:ilvl w:val="0"/>
          <w:numId w:val="33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Realizar difusión y visibilidad del Grupo de Trabajo. </w:t>
      </w:r>
      <w:r/>
    </w:p>
    <w:p>
      <w:pPr>
        <w:pStyle w:val="341"/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En el marco de los espacios y/o ámbitos mapeados realizar las siguientes acciones:</w:t>
      </w:r>
      <w:r/>
    </w:p>
    <w:p>
      <w:pPr>
        <w:pStyle w:val="341"/>
        <w:numPr>
          <w:ilvl w:val="0"/>
          <w:numId w:val="35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Definir un calendario anual de actividades, de tipo, eventos, foros, congresos, Cumbres, etc., </w:t>
      </w:r>
      <w:r>
        <w:rPr>
          <w:rFonts w:ascii="Calibri" w:hAnsi="Calibri" w:cs="Calibri" w:eastAsia="Calibri"/>
          <w:color w:val="000000"/>
          <w:lang w:val="es"/>
        </w:rPr>
        <w:t xml:space="preserve">vinc</w:t>
      </w:r>
      <w:ins w:id="0" w:author="Leeks" w:date="2025-01-22T18:10:27Z" oouserid="uid-1737568887129">
        <w:r>
          <w:rPr>
            <w:rFonts w:ascii="Calibri" w:hAnsi="Calibri" w:cs="Calibri" w:eastAsia="Calibri"/>
            <w:color w:val="000000"/>
            <w:lang w:val="es"/>
          </w:rPr>
        </w:r>
      </w:ins>
      <w:commentRangeStart w:id="0"/>
      <w:r/>
      <w:commentRangeEnd w:id="0"/>
      <w:r>
        <w:commentReference w:id="0"/>
      </w:r>
      <w:r>
        <w:rPr>
          <w:rFonts w:ascii="Calibri" w:hAnsi="Calibri" w:cs="Calibri" w:eastAsia="Calibri"/>
          <w:color w:val="000000"/>
          <w:lang w:val="es"/>
        </w:rPr>
        <w:t xml:space="preserve">ulados a la temática </w:t>
      </w:r>
      <w:r>
        <w:rPr>
          <w:rFonts w:ascii="Calibri" w:hAnsi="Calibri" w:cs="Calibri" w:eastAsia="Calibri"/>
          <w:color w:val="000000"/>
          <w:lang w:val="es"/>
        </w:rPr>
        <w:t xml:space="preserve">de la </w:t>
      </w:r>
      <w:r>
        <w:rPr>
          <w:rFonts w:ascii="Calibri" w:hAnsi="Calibri" w:cs="Calibri" w:eastAsia="Calibri"/>
          <w:color w:val="000000"/>
          <w:lang w:val="es"/>
        </w:rPr>
        <w:t xml:space="preserve">Inteligencia Artificial</w:t>
      </w:r>
      <w:r>
        <w:rPr>
          <w:rFonts w:ascii="Calibri" w:hAnsi="Calibri" w:cs="Calibri" w:eastAsia="Calibri"/>
          <w:color w:val="000000"/>
          <w:lang w:val="es"/>
        </w:rPr>
        <w:t xml:space="preserve">.</w:t>
      </w:r>
      <w:r/>
    </w:p>
    <w:p>
      <w:pPr>
        <w:pStyle w:val="341"/>
        <w:numPr>
          <w:ilvl w:val="0"/>
          <w:numId w:val="35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Realizar presentación del Grupo de Trabajo y sus avances en los distintos espacios y/o ámbitos mapeados.</w:t>
      </w:r>
      <w:r/>
    </w:p>
    <w:p>
      <w:pPr>
        <w:pStyle w:val="341"/>
        <w:numPr>
          <w:ilvl w:val="0"/>
          <w:numId w:val="35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Coordinar con los espacios y/o ámbitos relevados para que presenten sus avances al Grupo de Trabajo.</w:t>
      </w:r>
      <w:r/>
    </w:p>
    <w:p>
      <w:pPr>
        <w:pStyle w:val="341"/>
        <w:ind w:left="1440"/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</w:r>
      <w:r/>
    </w:p>
    <w:sectPr>
      <w:headerReference w:type="default" r:id="rId8"/>
      <w:footerReference w:type="default" r:id="rId9"/>
      <w:footnotePr/>
      <w:type w:val="nextPage"/>
      <w:pgSz w:w="12240" w:h="15840"/>
      <w:pgMar w:top="2160" w:right="1008" w:bottom="1440" w:left="1008" w:gutter="0" w:header="0" w:footer="720"/>
      <w:pgNumType w:start="1"/>
      <w:cols w:num="1" w:sep="0" w:space="720" w:equalWidth="1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Leeks" w:date="2025-01-22T15:10:27Z" oodata="teamlab_data:0;20;2025-01-22T18:10:27Z;" w:initials="L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MFA: Propongo este ajuste pues puede que haya eventos relacionados con la sociedad de la información; ciencia, tecnología e innovación; u otros, que tengan entre sus áreas prioritarias la IA en el marco de una agenda más macro.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1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panose1 w:val="020B0803030604020204"/>
  </w:font>
  <w:font w:name="Wingdings">
    <w:panose1 w:val="05030102010509060703"/>
  </w:font>
  <w:font w:name="Courier New">
    <w:panose1 w:val="02070309020205020404"/>
  </w:font>
  <w:font w:name="Symbol">
    <w:panose1 w:val="05010000000000000000"/>
  </w:font>
  <w:font w:name="Microsoft Sans Serif">
    <w:panose1 w:val="020B0604020202020204"/>
  </w:font>
  <w:font w:name="Inter ExtraBold">
    <w:panose1 w:val="020B0803030604020204"/>
  </w:font>
  <w:font w:name="Times New Roman">
    <w:panose1 w:val="02020603050405020304"/>
  </w:font>
  <w:font w:name="Segoe UI">
    <w:panose1 w:val="020B0502040504020204"/>
  </w:font>
  <w:font w:name="Inter">
    <w:panose1 w:val="020B0803030604020204"/>
  </w:font>
  <w:font w:name="Calibri">
    <w:panose1 w:val="020F0502020204030204"/>
  </w:font>
  <w:font w:name="Arial">
    <w:panose1 w:val="020B060402020202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right"/>
      <w:spacing w:lineRule="auto" w:line="240"/>
      <w:tabs>
        <w:tab w:val="center" w:pos="4252" w:leader="none"/>
        <w:tab w:val="right" w:pos="8504" w:leader="none"/>
      </w:tabs>
      <w:rPr>
        <w:rFonts w:ascii="Calibri" w:hAnsi="Calibri" w:cs="Calibri" w:eastAsia="Calibri"/>
        <w:color w:val="000000"/>
      </w:rPr>
    </w:pPr>
    <w:r>
      <w:rPr>
        <w:rFonts w:ascii="Calibri" w:hAnsi="Calibri" w:cs="Calibri" w:eastAsia="Calibri"/>
        <w:color w:val="000000"/>
      </w:rPr>
      <w:t xml:space="preserve">Página </w:t>
    </w:r>
    <w:r>
      <w:rPr>
        <w:rFonts w:ascii="Calibri" w:hAnsi="Calibri" w:cs="Calibri" w:eastAsia="Calibri"/>
        <w:color w:val="000000"/>
      </w:rPr>
      <w:fldChar w:fldCharType="begin"/>
    </w:r>
    <w:r>
      <w:rPr>
        <w:rFonts w:ascii="Calibri" w:hAnsi="Calibri" w:cs="Calibri" w:eastAsia="Calibri"/>
        <w:color w:val="000000"/>
      </w:rPr>
      <w:instrText xml:space="preserve">PAGE</w:instrText>
    </w:r>
    <w:r>
      <w:rPr>
        <w:rFonts w:ascii="Calibri" w:hAnsi="Calibri" w:cs="Calibri" w:eastAsia="Calibri"/>
        <w:color w:val="000000"/>
      </w:rPr>
      <w:fldChar w:fldCharType="separate"/>
    </w:r>
    <w:r>
      <w:rPr>
        <w:rFonts w:ascii="Calibri" w:hAnsi="Calibri" w:cs="Calibri" w:eastAsia="Calibri"/>
        <w:color w:val="000000"/>
      </w:rPr>
      <w:t xml:space="preserve">5</w:t>
    </w:r>
    <w:r>
      <w:rPr>
        <w:rFonts w:ascii="Calibri" w:hAnsi="Calibri" w:cs="Calibri" w:eastAsia="Calibri"/>
        <w:color w:val="000000"/>
      </w:rPr>
      <w:fldChar w:fldCharType="end"/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/>
      </w:pPr>
      <w:r>
        <w:separator/>
      </w:r>
      <w:r/>
    </w:p>
  </w:footnote>
  <w:footnote w:type="continuationSeparator" w:id="0">
    <w:p>
      <w:pPr>
        <w:spacing w:lineRule="auto" w:line="24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>
      <w:rPr>
        <w:lang w:val="pt-BR"/>
      </w:rPr>
      <mc:AlternateContent>
        <mc:Choice Requires="wpg">
          <w:drawing>
            <wp:anchor xmlns:wp="http://schemas.openxmlformats.org/drawingml/2006/wordprocessingDrawing" distT="0" distB="0" distL="114300" distR="114300" simplePos="0" relativeHeight="251658240" behindDoc="0" locked="0" layoutInCell="1" allowOverlap="1">
              <wp:simplePos x="0" y="0"/>
              <wp:positionH relativeFrom="column">
                <wp:posOffset>-634995</wp:posOffset>
              </wp:positionH>
              <wp:positionV relativeFrom="paragraph">
                <wp:posOffset>152397</wp:posOffset>
              </wp:positionV>
              <wp:extent cx="7781284" cy="947414"/>
              <wp:effectExtent l="0" t="0" r="0" b="0"/>
              <wp:wrapNone/>
              <wp:docPr id="1" name="Grupo 1812249522" hidden="fals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7781290" cy="947420"/>
                        <a:chOff x="1455350" y="3306275"/>
                        <a:chExt cx="7781300" cy="947450"/>
                      </a:xfrm>
                    </wpg:grpSpPr>
                    <wpg:grpSp>
                      <wpg:cNvGrpSpPr/>
                      <wpg:grpSpPr bwMode="auto">
                        <a:xfrm>
                          <a:off x="1455355" y="3306290"/>
                          <a:ext cx="7781290" cy="947420"/>
                          <a:chOff x="0" y="0"/>
                          <a:chExt cx="7781290" cy="947420"/>
                        </a:xfrm>
                      </wpg:grpSpPr>
                      <wps:wsp>
                        <wps:cNvSpPr/>
                        <wps:spPr bwMode="auto">
                          <a:xfrm>
                            <a:off x="0" y="0"/>
                            <a:ext cx="7781275" cy="94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Rule="auto" w:line="240"/>
                              </w:pPr>
                              <w:r/>
                              <w:r/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Shape 4" hidden="0"/>
                          <pic:cNvPicPr/>
                        </pic:nvPicPr>
                        <pic:blipFill>
                          <a:blip r:embed="rId1"/>
                          <a:stretch/>
                        </pic:blipFill>
                        <pic:spPr bwMode="auto">
                          <a:xfrm>
                            <a:off x="0" y="0"/>
                            <a:ext cx="7781290" cy="947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Shape 5" hidden="0"/>
                          <pic:cNvPicPr/>
                        </pic:nvPicPr>
                        <pic:blipFill>
                          <a:blip r:embed="rId1"/>
                          <a:srcRect l="46652" t="0" r="30569" b="43700"/>
                          <a:stretch/>
                        </pic:blipFill>
                        <pic:spPr bwMode="auto">
                          <a:xfrm>
                            <a:off x="241300" y="133350"/>
                            <a:ext cx="17716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id="group 0" o:spid="_x0000_s0000" style="position:absolute;mso-wrap-distance-left:9.0pt;mso-wrap-distance-top:0.0pt;mso-wrap-distance-right:9.0pt;mso-wrap-distance-bottom:0.0pt;z-index:251658240;o:allowoverlap:true;o:allowincell:true;mso-position-horizontal-relative:text;margin-left:-50.0pt;mso-position-horizontal:absolute;mso-position-vertical-relative:text;margin-top:12.0pt;mso-position-vertical:absolute;width:612.7pt;height:74.6pt;" coordorigin="14553,33062" coordsize="77813,9474">
              <v:group id="group 1" o:spid="_x0000_s0000" style="position:absolute;left:14553;top:33062;width:77812;height:9474;" coordorigin="0,0" coordsize="77812,9474">
                <v:shape id="shape 2" o:spid="_x0000_s2" o:spt="1" style="position:absolute;left:0;top:0;width:77812;height:9474;v-text-anchor:middle;" coordsize="100000,100000" path="" filled="f">
                  <v:path textboxrect="0,0,0,0"/>
                  <v:textbox>
                    <w:txbxContent>
                      <w:p>
                        <w:pPr>
                          <w:spacing w:lineRule="auto" w:line="240"/>
                        </w:pPr>
                        <w:r/>
                        <w:r/>
                      </w:p>
                    </w:txbxContent>
                  </v:textbox>
                </v:shape>
                <w:pict>
                  <v:rect id="_x0000_i3" o:spid="_x0000_s3" style="position:absolute;left:0;top:0;width:77812;height:9474;">
                    <v:imagedata r:id="rId1" o:title=""/>
                  </v:rect>
                </w:pict>
                <w:pict>
                  <v:rect id="_x0000_i4" o:spid="_x0000_s4" style="position:absolute;left:2413;top:1333;width:17716;height:5334;">
                    <v:imagedata r:id="rId1" o:title=""/>
                  </v:rect>
                </w:pict>
              </v:group>
            </v:group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suff w:val="tab"/>
      <w:lvlText w:val=""/>
      <w:lvlJc w:val="left"/>
      <w:pPr>
        <w:ind w:left="720" w:hanging="354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4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4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4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4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4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4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4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4"/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3"/>
      <w:numFmt w:val="decimal"/>
      <w:suff w:val="tab"/>
      <w:lvlText w:val="%1."/>
      <w:lvlJc w:val="left"/>
      <w:pPr>
        <w:ind w:left="720" w:hanging="357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57"/>
      </w:pPr>
    </w:lvl>
    <w:lvl w:ilvl="2">
      <w:start w:val="1"/>
      <w:numFmt w:val="lowerRoman"/>
      <w:suff w:val="tab"/>
      <w:lvlText w:val="%3."/>
      <w:lvlJc w:val="right"/>
      <w:pPr>
        <w:ind w:left="2160" w:hanging="177"/>
      </w:pPr>
    </w:lvl>
    <w:lvl w:ilvl="3">
      <w:start w:val="1"/>
      <w:numFmt w:val="decimal"/>
      <w:suff w:val="tab"/>
      <w:lvlText w:val="%4."/>
      <w:lvlJc w:val="left"/>
      <w:pPr>
        <w:ind w:left="2880" w:hanging="357"/>
      </w:pPr>
    </w:lvl>
    <w:lvl w:ilvl="4">
      <w:start w:val="1"/>
      <w:numFmt w:val="lowerLetter"/>
      <w:suff w:val="tab"/>
      <w:lvlText w:val="%5."/>
      <w:lvlJc w:val="left"/>
      <w:pPr>
        <w:ind w:left="3600" w:hanging="357"/>
      </w:pPr>
    </w:lvl>
    <w:lvl w:ilvl="5">
      <w:start w:val="1"/>
      <w:numFmt w:val="lowerRoman"/>
      <w:suff w:val="tab"/>
      <w:lvlText w:val="%6."/>
      <w:lvlJc w:val="right"/>
      <w:pPr>
        <w:ind w:left="4320" w:hanging="177"/>
      </w:pPr>
    </w:lvl>
    <w:lvl w:ilvl="6">
      <w:start w:val="1"/>
      <w:numFmt w:val="decimal"/>
      <w:suff w:val="tab"/>
      <w:lvlText w:val="%7."/>
      <w:lvlJc w:val="left"/>
      <w:pPr>
        <w:ind w:left="5040" w:hanging="357"/>
      </w:pPr>
    </w:lvl>
    <w:lvl w:ilvl="7">
      <w:start w:val="1"/>
      <w:numFmt w:val="lowerLetter"/>
      <w:suff w:val="tab"/>
      <w:lvlText w:val="%8."/>
      <w:lvlJc w:val="left"/>
      <w:pPr>
        <w:ind w:left="5760" w:hanging="357"/>
      </w:pPr>
    </w:lvl>
    <w:lvl w:ilvl="8">
      <w:start w:val="1"/>
      <w:numFmt w:val="lowerRoman"/>
      <w:suff w:val="tab"/>
      <w:lvlText w:val="%9."/>
      <w:lvlJc w:val="right"/>
      <w:pPr>
        <w:ind w:left="6480" w:hanging="177"/>
      </w:pPr>
    </w:lvl>
  </w:abstractNum>
  <w:abstractNum w:abstractNumId="2">
    <w:multiLevelType w:val="hybridMultilevel"/>
    <w:lvl w:ilvl="0">
      <w:start w:val="1"/>
      <w:numFmt w:val="bullet"/>
      <w:suff w:val="tab"/>
      <w:lvlText w:val="●"/>
      <w:lvlJc w:val="left"/>
      <w:pPr>
        <w:ind w:left="720" w:hanging="354"/>
      </w:pPr>
      <w:rPr>
        <w:rFonts w:ascii="Noto Sans Symbols" w:hAnsi="Noto Sans Symbols" w:cs="Noto Sans Symbols" w:eastAsia="Noto Sans Symbols"/>
      </w:rPr>
    </w:lvl>
    <w:lvl w:ilvl="1">
      <w:start w:val="1"/>
      <w:numFmt w:val="lowerLetter"/>
      <w:suff w:val="tab"/>
      <w:lvlText w:val="%2."/>
      <w:lvlJc w:val="left"/>
      <w:pPr>
        <w:ind w:left="1440" w:hanging="354"/>
      </w:pPr>
    </w:lvl>
    <w:lvl w:ilvl="2">
      <w:start w:val="1"/>
      <w:numFmt w:val="lowerRoman"/>
      <w:suff w:val="tab"/>
      <w:lvlText w:val="%3."/>
      <w:lvlJc w:val="right"/>
      <w:pPr>
        <w:ind w:left="2160" w:hanging="174"/>
      </w:pPr>
    </w:lvl>
    <w:lvl w:ilvl="3">
      <w:start w:val="1"/>
      <w:numFmt w:val="decimal"/>
      <w:suff w:val="tab"/>
      <w:lvlText w:val="%4."/>
      <w:lvlJc w:val="left"/>
      <w:pPr>
        <w:ind w:left="2880" w:hanging="354"/>
      </w:pPr>
    </w:lvl>
    <w:lvl w:ilvl="4">
      <w:start w:val="1"/>
      <w:numFmt w:val="lowerLetter"/>
      <w:suff w:val="tab"/>
      <w:lvlText w:val="%5."/>
      <w:lvlJc w:val="left"/>
      <w:pPr>
        <w:ind w:left="3600" w:hanging="354"/>
      </w:pPr>
    </w:lvl>
    <w:lvl w:ilvl="5">
      <w:start w:val="1"/>
      <w:numFmt w:val="lowerRoman"/>
      <w:suff w:val="tab"/>
      <w:lvlText w:val="%6."/>
      <w:lvlJc w:val="right"/>
      <w:pPr>
        <w:ind w:left="4320" w:hanging="174"/>
      </w:pPr>
    </w:lvl>
    <w:lvl w:ilvl="6">
      <w:start w:val="1"/>
      <w:numFmt w:val="decimal"/>
      <w:suff w:val="tab"/>
      <w:lvlText w:val="%7."/>
      <w:lvlJc w:val="left"/>
      <w:pPr>
        <w:ind w:left="5040" w:hanging="354"/>
      </w:pPr>
    </w:lvl>
    <w:lvl w:ilvl="7">
      <w:start w:val="1"/>
      <w:numFmt w:val="lowerLetter"/>
      <w:suff w:val="tab"/>
      <w:lvlText w:val="%8."/>
      <w:lvlJc w:val="left"/>
      <w:pPr>
        <w:ind w:left="5760" w:hanging="354"/>
      </w:pPr>
    </w:lvl>
    <w:lvl w:ilvl="8">
      <w:start w:val="1"/>
      <w:numFmt w:val="lowerRoman"/>
      <w:suff w:val="tab"/>
      <w:lvlText w:val="%9."/>
      <w:lvlJc w:val="right"/>
      <w:pPr>
        <w:ind w:left="6480" w:hanging="174"/>
      </w:pPr>
    </w:lvl>
  </w:abstractNum>
  <w:abstractNum w:abstractNumId="3">
    <w:multiLevelType w:val="hybridMultilevel"/>
    <w:lvl w:ilvl="0">
      <w:start w:val="1"/>
      <w:numFmt w:val="lowerLetter"/>
      <w:suff w:val="tab"/>
      <w:lvlText w:val="%1."/>
      <w:lvlJc w:val="left"/>
      <w:pPr>
        <w:ind w:left="1800" w:hanging="354"/>
      </w:pPr>
      <w:rPr>
        <w:sz w:val="20"/>
        <w:szCs w:val="20"/>
      </w:rPr>
    </w:lvl>
    <w:lvl w:ilvl="1">
      <w:start w:val="1"/>
      <w:numFmt w:val="lowerLetter"/>
      <w:suff w:val="tab"/>
      <w:lvlText w:val="%2."/>
      <w:lvlJc w:val="left"/>
      <w:pPr>
        <w:ind w:left="2520" w:hanging="354"/>
      </w:pPr>
    </w:lvl>
    <w:lvl w:ilvl="2">
      <w:start w:val="1"/>
      <w:numFmt w:val="lowerRoman"/>
      <w:suff w:val="tab"/>
      <w:lvlText w:val="%3."/>
      <w:lvlJc w:val="right"/>
      <w:pPr>
        <w:ind w:left="3240" w:hanging="174"/>
      </w:pPr>
    </w:lvl>
    <w:lvl w:ilvl="3">
      <w:start w:val="1"/>
      <w:numFmt w:val="decimal"/>
      <w:suff w:val="tab"/>
      <w:lvlText w:val="%4."/>
      <w:lvlJc w:val="left"/>
      <w:pPr>
        <w:ind w:left="3960" w:hanging="354"/>
      </w:pPr>
    </w:lvl>
    <w:lvl w:ilvl="4">
      <w:start w:val="1"/>
      <w:numFmt w:val="lowerLetter"/>
      <w:suff w:val="tab"/>
      <w:lvlText w:val="%5."/>
      <w:lvlJc w:val="left"/>
      <w:pPr>
        <w:ind w:left="4680" w:hanging="354"/>
      </w:pPr>
    </w:lvl>
    <w:lvl w:ilvl="5">
      <w:start w:val="1"/>
      <w:numFmt w:val="lowerRoman"/>
      <w:suff w:val="tab"/>
      <w:lvlText w:val="%6."/>
      <w:lvlJc w:val="right"/>
      <w:pPr>
        <w:ind w:left="5400" w:hanging="174"/>
      </w:pPr>
    </w:lvl>
    <w:lvl w:ilvl="6">
      <w:start w:val="1"/>
      <w:numFmt w:val="decimal"/>
      <w:suff w:val="tab"/>
      <w:lvlText w:val="%7."/>
      <w:lvlJc w:val="left"/>
      <w:pPr>
        <w:ind w:left="6120" w:hanging="354"/>
      </w:pPr>
    </w:lvl>
    <w:lvl w:ilvl="7">
      <w:start w:val="1"/>
      <w:numFmt w:val="lowerLetter"/>
      <w:suff w:val="tab"/>
      <w:lvlText w:val="%8."/>
      <w:lvlJc w:val="left"/>
      <w:pPr>
        <w:ind w:left="6840" w:hanging="354"/>
      </w:pPr>
    </w:lvl>
    <w:lvl w:ilvl="8">
      <w:start w:val="1"/>
      <w:numFmt w:val="lowerRoman"/>
      <w:suff w:val="tab"/>
      <w:lvlText w:val="%9."/>
      <w:lvlJc w:val="right"/>
      <w:pPr>
        <w:ind w:left="7560" w:hanging="174"/>
      </w:pPr>
    </w:lvl>
  </w:abstractNum>
  <w:abstractNum w:abstractNumId="4">
    <w:multiLevelType w:val="hybridMultilevel"/>
    <w:lvl w:ilvl="0">
      <w:start w:val="1"/>
      <w:numFmt w:val="lowerRoman"/>
      <w:suff w:val="tab"/>
      <w:lvlText w:val="%1."/>
      <w:lvlJc w:val="right"/>
      <w:pPr>
        <w:ind w:left="1080" w:hanging="354"/>
      </w:pPr>
    </w:lvl>
    <w:lvl w:ilvl="1">
      <w:start w:val="1"/>
      <w:numFmt w:val="lowerLetter"/>
      <w:suff w:val="tab"/>
      <w:lvlText w:val="%2."/>
      <w:lvlJc w:val="left"/>
      <w:pPr>
        <w:ind w:left="1800" w:hanging="354"/>
      </w:pPr>
    </w:lvl>
    <w:lvl w:ilvl="2">
      <w:start w:val="1"/>
      <w:numFmt w:val="lowerRoman"/>
      <w:suff w:val="tab"/>
      <w:lvlText w:val="%3."/>
      <w:lvlJc w:val="right"/>
      <w:pPr>
        <w:ind w:left="2520" w:hanging="174"/>
      </w:pPr>
    </w:lvl>
    <w:lvl w:ilvl="3">
      <w:start w:val="1"/>
      <w:numFmt w:val="decimal"/>
      <w:suff w:val="tab"/>
      <w:lvlText w:val="%4."/>
      <w:lvlJc w:val="left"/>
      <w:pPr>
        <w:ind w:left="3240" w:hanging="354"/>
      </w:pPr>
    </w:lvl>
    <w:lvl w:ilvl="4">
      <w:start w:val="1"/>
      <w:numFmt w:val="lowerLetter"/>
      <w:suff w:val="tab"/>
      <w:lvlText w:val="%5."/>
      <w:lvlJc w:val="left"/>
      <w:pPr>
        <w:ind w:left="3960" w:hanging="354"/>
      </w:pPr>
    </w:lvl>
    <w:lvl w:ilvl="5">
      <w:start w:val="1"/>
      <w:numFmt w:val="lowerRoman"/>
      <w:suff w:val="tab"/>
      <w:lvlText w:val="%6."/>
      <w:lvlJc w:val="right"/>
      <w:pPr>
        <w:ind w:left="4680" w:hanging="174"/>
      </w:pPr>
    </w:lvl>
    <w:lvl w:ilvl="6">
      <w:start w:val="1"/>
      <w:numFmt w:val="decimal"/>
      <w:suff w:val="tab"/>
      <w:lvlText w:val="%7."/>
      <w:lvlJc w:val="left"/>
      <w:pPr>
        <w:ind w:left="5400" w:hanging="354"/>
      </w:pPr>
    </w:lvl>
    <w:lvl w:ilvl="7">
      <w:start w:val="1"/>
      <w:numFmt w:val="lowerLetter"/>
      <w:suff w:val="tab"/>
      <w:lvlText w:val="%8."/>
      <w:lvlJc w:val="left"/>
      <w:pPr>
        <w:ind w:left="6120" w:hanging="354"/>
      </w:pPr>
    </w:lvl>
    <w:lvl w:ilvl="8">
      <w:start w:val="1"/>
      <w:numFmt w:val="lowerRoman"/>
      <w:suff w:val="tab"/>
      <w:lvlText w:val="%9."/>
      <w:lvlJc w:val="right"/>
      <w:pPr>
        <w:ind w:left="6840" w:hanging="174"/>
      </w:pPr>
    </w:lvl>
  </w:abstractNum>
  <w:abstractNum w:abstractNumId="5">
    <w:multiLevelType w:val="hybridMultilevel"/>
    <w:lvl w:ilvl="0">
      <w:start w:val="1"/>
      <w:numFmt w:val="bullet"/>
      <w:suff w:val="tab"/>
      <w:lvlText w:val="●"/>
      <w:lvlJc w:val="left"/>
      <w:pPr>
        <w:ind w:left="1077" w:hanging="354"/>
      </w:pPr>
      <w:rPr>
        <w:rFonts w:ascii="Noto Sans Symbols" w:hAnsi="Noto Sans Symbols" w:cs="Noto Sans Symbols" w:eastAsia="Noto Sans Symbols"/>
      </w:rPr>
    </w:lvl>
    <w:lvl w:ilvl="1">
      <w:start w:val="1"/>
      <w:numFmt w:val="bullet"/>
      <w:suff w:val="tab"/>
      <w:lvlText w:val="o"/>
      <w:lvlJc w:val="left"/>
      <w:pPr>
        <w:ind w:left="1797" w:hanging="354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▪"/>
      <w:lvlJc w:val="left"/>
      <w:pPr>
        <w:ind w:left="2517" w:hanging="354"/>
      </w:pPr>
      <w:rPr>
        <w:rFonts w:ascii="Noto Sans Symbols" w:hAnsi="Noto Sans Symbols" w:cs="Noto Sans Symbols" w:eastAsia="Noto Sans Symbols"/>
      </w:rPr>
    </w:lvl>
    <w:lvl w:ilvl="3">
      <w:start w:val="1"/>
      <w:numFmt w:val="bullet"/>
      <w:suff w:val="tab"/>
      <w:lvlText w:val="●"/>
      <w:lvlJc w:val="left"/>
      <w:pPr>
        <w:ind w:left="3237" w:hanging="354"/>
      </w:pPr>
      <w:rPr>
        <w:rFonts w:ascii="Noto Sans Symbols" w:hAnsi="Noto Sans Symbols" w:cs="Noto Sans Symbols" w:eastAsia="Noto Sans Symbols"/>
      </w:rPr>
    </w:lvl>
    <w:lvl w:ilvl="4">
      <w:start w:val="1"/>
      <w:numFmt w:val="bullet"/>
      <w:suff w:val="tab"/>
      <w:lvlText w:val="o"/>
      <w:lvlJc w:val="left"/>
      <w:pPr>
        <w:ind w:left="3957" w:hanging="354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▪"/>
      <w:lvlJc w:val="left"/>
      <w:pPr>
        <w:ind w:left="4677" w:hanging="354"/>
      </w:pPr>
      <w:rPr>
        <w:rFonts w:ascii="Noto Sans Symbols" w:hAnsi="Noto Sans Symbols" w:cs="Noto Sans Symbols" w:eastAsia="Noto Sans Symbols"/>
      </w:rPr>
    </w:lvl>
    <w:lvl w:ilvl="6">
      <w:start w:val="1"/>
      <w:numFmt w:val="bullet"/>
      <w:suff w:val="tab"/>
      <w:lvlText w:val="●"/>
      <w:lvlJc w:val="left"/>
      <w:pPr>
        <w:ind w:left="5397" w:hanging="354"/>
      </w:pPr>
      <w:rPr>
        <w:rFonts w:ascii="Noto Sans Symbols" w:hAnsi="Noto Sans Symbols" w:cs="Noto Sans Symbols" w:eastAsia="Noto Sans Symbols"/>
      </w:rPr>
    </w:lvl>
    <w:lvl w:ilvl="7">
      <w:start w:val="1"/>
      <w:numFmt w:val="bullet"/>
      <w:suff w:val="tab"/>
      <w:lvlText w:val="o"/>
      <w:lvlJc w:val="left"/>
      <w:pPr>
        <w:ind w:left="6117" w:hanging="354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▪"/>
      <w:lvlJc w:val="left"/>
      <w:pPr>
        <w:ind w:left="6837" w:hanging="354"/>
      </w:pPr>
      <w:rPr>
        <w:rFonts w:ascii="Noto Sans Symbols" w:hAnsi="Noto Sans Symbols" w:cs="Noto Sans Symbols" w:eastAsia="Noto Sans Symbols"/>
      </w:rPr>
    </w:lvl>
  </w:abstractNum>
  <w:abstractNum w:abstractNumId="6">
    <w:multiLevelType w:val="hybridMultilevel"/>
    <w:lvl w:ilvl="0">
      <w:start w:val="1"/>
      <w:numFmt w:val="lowerRoman"/>
      <w:suff w:val="tab"/>
      <w:lvlText w:val="%1."/>
      <w:lvlJc w:val="right"/>
      <w:pPr>
        <w:ind w:left="1080" w:hanging="354"/>
      </w:pPr>
    </w:lvl>
    <w:lvl w:ilvl="1">
      <w:start w:val="1"/>
      <w:numFmt w:val="lowerLetter"/>
      <w:suff w:val="tab"/>
      <w:lvlText w:val="%2."/>
      <w:lvlJc w:val="left"/>
      <w:pPr>
        <w:ind w:left="1800" w:hanging="354"/>
      </w:pPr>
    </w:lvl>
    <w:lvl w:ilvl="2">
      <w:start w:val="1"/>
      <w:numFmt w:val="lowerRoman"/>
      <w:suff w:val="tab"/>
      <w:lvlText w:val="%3."/>
      <w:lvlJc w:val="right"/>
      <w:pPr>
        <w:ind w:left="2520" w:hanging="174"/>
      </w:pPr>
    </w:lvl>
    <w:lvl w:ilvl="3">
      <w:start w:val="1"/>
      <w:numFmt w:val="decimal"/>
      <w:suff w:val="tab"/>
      <w:lvlText w:val="%4."/>
      <w:lvlJc w:val="left"/>
      <w:pPr>
        <w:ind w:left="3240" w:hanging="354"/>
      </w:pPr>
    </w:lvl>
    <w:lvl w:ilvl="4">
      <w:start w:val="1"/>
      <w:numFmt w:val="lowerLetter"/>
      <w:suff w:val="tab"/>
      <w:lvlText w:val="%5."/>
      <w:lvlJc w:val="left"/>
      <w:pPr>
        <w:ind w:left="3960" w:hanging="354"/>
      </w:pPr>
    </w:lvl>
    <w:lvl w:ilvl="5">
      <w:start w:val="1"/>
      <w:numFmt w:val="lowerRoman"/>
      <w:suff w:val="tab"/>
      <w:lvlText w:val="%6."/>
      <w:lvlJc w:val="right"/>
      <w:pPr>
        <w:ind w:left="4680" w:hanging="174"/>
      </w:pPr>
    </w:lvl>
    <w:lvl w:ilvl="6">
      <w:start w:val="1"/>
      <w:numFmt w:val="decimal"/>
      <w:suff w:val="tab"/>
      <w:lvlText w:val="%7."/>
      <w:lvlJc w:val="left"/>
      <w:pPr>
        <w:ind w:left="5400" w:hanging="354"/>
      </w:pPr>
    </w:lvl>
    <w:lvl w:ilvl="7">
      <w:start w:val="1"/>
      <w:numFmt w:val="lowerLetter"/>
      <w:suff w:val="tab"/>
      <w:lvlText w:val="%8."/>
      <w:lvlJc w:val="left"/>
      <w:pPr>
        <w:ind w:left="6120" w:hanging="354"/>
      </w:pPr>
    </w:lvl>
    <w:lvl w:ilvl="8">
      <w:start w:val="1"/>
      <w:numFmt w:val="lowerRoman"/>
      <w:suff w:val="tab"/>
      <w:lvlText w:val="%9."/>
      <w:lvlJc w:val="right"/>
      <w:pPr>
        <w:ind w:left="6840" w:hanging="174"/>
      </w:pPr>
    </w:lvl>
  </w:abstractNum>
  <w:abstractNum w:abstractNumId="7">
    <w:multiLevelType w:val="hybridMultilevel"/>
    <w:lvl w:ilvl="0">
      <w:start w:val="1"/>
      <w:numFmt w:val="bullet"/>
      <w:suff w:val="tab"/>
      <w:lvlText w:val=""/>
      <w:lvlJc w:val="left"/>
      <w:pPr>
        <w:ind w:left="1440" w:hanging="357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2160" w:hanging="357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880" w:hanging="357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3600" w:hanging="357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4320" w:hanging="357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5040" w:hanging="357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760" w:hanging="357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6480" w:hanging="357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7200" w:hanging="357"/>
      </w:pPr>
      <w:rPr>
        <w:rFonts w:ascii="Wingdings" w:hAnsi="Wingdings" w:hint="default"/>
      </w:rPr>
    </w:lvl>
  </w:abstractNum>
  <w:abstractNum w:abstractNumId="8">
    <w:multiLevelType w:val="hybridMultilevel"/>
    <w:lvl w:ilvl="0">
      <w:start w:val="1"/>
      <w:numFmt w:val="decimal"/>
      <w:pStyle w:val="256"/>
      <w:suff w:val="tab"/>
      <w:lvlText w:val="%1."/>
      <w:lvlJc w:val="left"/>
      <w:pPr>
        <w:ind w:left="720" w:hanging="714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714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714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714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714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714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714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714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714"/>
        <w:tabs>
          <w:tab w:val="left" w:pos="6480" w:leader="none"/>
        </w:tabs>
      </w:pPr>
    </w:lvl>
  </w:abstractNum>
  <w:abstractNum w:abstractNumId="9">
    <w:multiLevelType w:val="hybridMultilevel"/>
    <w:lvl w:ilvl="0">
      <w:start w:val="1"/>
      <w:numFmt w:val="lowerRoman"/>
      <w:suff w:val="tab"/>
      <w:lvlText w:val="%1."/>
      <w:lvlJc w:val="right"/>
      <w:pPr>
        <w:ind w:left="1080" w:hanging="354"/>
      </w:pPr>
    </w:lvl>
    <w:lvl w:ilvl="1">
      <w:start w:val="1"/>
      <w:numFmt w:val="lowerLetter"/>
      <w:suff w:val="tab"/>
      <w:lvlText w:val="%2."/>
      <w:lvlJc w:val="left"/>
      <w:pPr>
        <w:ind w:left="1800" w:hanging="354"/>
      </w:pPr>
    </w:lvl>
    <w:lvl w:ilvl="2">
      <w:start w:val="1"/>
      <w:numFmt w:val="lowerRoman"/>
      <w:suff w:val="tab"/>
      <w:lvlText w:val="%3."/>
      <w:lvlJc w:val="right"/>
      <w:pPr>
        <w:ind w:left="2520" w:hanging="174"/>
      </w:pPr>
    </w:lvl>
    <w:lvl w:ilvl="3">
      <w:start w:val="1"/>
      <w:numFmt w:val="decimal"/>
      <w:suff w:val="tab"/>
      <w:lvlText w:val="%4."/>
      <w:lvlJc w:val="left"/>
      <w:pPr>
        <w:ind w:left="3240" w:hanging="354"/>
      </w:pPr>
    </w:lvl>
    <w:lvl w:ilvl="4">
      <w:start w:val="1"/>
      <w:numFmt w:val="lowerLetter"/>
      <w:suff w:val="tab"/>
      <w:lvlText w:val="%5."/>
      <w:lvlJc w:val="left"/>
      <w:pPr>
        <w:ind w:left="3960" w:hanging="354"/>
      </w:pPr>
    </w:lvl>
    <w:lvl w:ilvl="5">
      <w:start w:val="1"/>
      <w:numFmt w:val="lowerRoman"/>
      <w:suff w:val="tab"/>
      <w:lvlText w:val="%6."/>
      <w:lvlJc w:val="right"/>
      <w:pPr>
        <w:ind w:left="4680" w:hanging="174"/>
      </w:pPr>
    </w:lvl>
    <w:lvl w:ilvl="6">
      <w:start w:val="1"/>
      <w:numFmt w:val="decimal"/>
      <w:suff w:val="tab"/>
      <w:lvlText w:val="%7."/>
      <w:lvlJc w:val="left"/>
      <w:pPr>
        <w:ind w:left="5400" w:hanging="354"/>
      </w:pPr>
    </w:lvl>
    <w:lvl w:ilvl="7">
      <w:start w:val="1"/>
      <w:numFmt w:val="lowerLetter"/>
      <w:suff w:val="tab"/>
      <w:lvlText w:val="%8."/>
      <w:lvlJc w:val="left"/>
      <w:pPr>
        <w:ind w:left="6120" w:hanging="354"/>
      </w:pPr>
    </w:lvl>
    <w:lvl w:ilvl="8">
      <w:start w:val="1"/>
      <w:numFmt w:val="lowerRoman"/>
      <w:suff w:val="tab"/>
      <w:lvlText w:val="%9."/>
      <w:lvlJc w:val="right"/>
      <w:pPr>
        <w:ind w:left="6840" w:hanging="174"/>
      </w:pPr>
    </w:lvl>
  </w:abstractNum>
  <w:abstractNum w:abstractNumId="10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5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5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5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5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5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5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5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5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5"/>
        <w:tabs>
          <w:tab w:val="left" w:pos="6480" w:leader="none"/>
        </w:tabs>
      </w:pPr>
    </w:lvl>
  </w:abstractNum>
  <w:abstractNum w:abstractNumId="11">
    <w:multiLevelType w:val="hybridMultilevel"/>
    <w:lvl w:ilvl="0">
      <w:start w:val="1"/>
      <w:numFmt w:val="lowerRoman"/>
      <w:suff w:val="tab"/>
      <w:lvlText w:val="%1."/>
      <w:lvlJc w:val="right"/>
      <w:pPr>
        <w:ind w:left="1080" w:hanging="354"/>
      </w:pPr>
      <w:rPr>
        <w:b/>
        <w:bCs/>
      </w:rPr>
    </w:lvl>
    <w:lvl w:ilvl="1">
      <w:start w:val="1"/>
      <w:numFmt w:val="lowerLetter"/>
      <w:suff w:val="tab"/>
      <w:lvlText w:val="%2."/>
      <w:lvlJc w:val="left"/>
      <w:pPr>
        <w:ind w:left="1800" w:hanging="354"/>
      </w:pPr>
    </w:lvl>
    <w:lvl w:ilvl="2">
      <w:start w:val="1"/>
      <w:numFmt w:val="lowerRoman"/>
      <w:suff w:val="tab"/>
      <w:lvlText w:val="%3."/>
      <w:lvlJc w:val="right"/>
      <w:pPr>
        <w:ind w:left="2520" w:hanging="174"/>
      </w:pPr>
    </w:lvl>
    <w:lvl w:ilvl="3">
      <w:start w:val="1"/>
      <w:numFmt w:val="decimal"/>
      <w:suff w:val="tab"/>
      <w:lvlText w:val="%4."/>
      <w:lvlJc w:val="left"/>
      <w:pPr>
        <w:ind w:left="3240" w:hanging="354"/>
      </w:pPr>
    </w:lvl>
    <w:lvl w:ilvl="4">
      <w:start w:val="1"/>
      <w:numFmt w:val="lowerLetter"/>
      <w:suff w:val="tab"/>
      <w:lvlText w:val="%5."/>
      <w:lvlJc w:val="left"/>
      <w:pPr>
        <w:ind w:left="3960" w:hanging="354"/>
      </w:pPr>
    </w:lvl>
    <w:lvl w:ilvl="5">
      <w:start w:val="1"/>
      <w:numFmt w:val="lowerRoman"/>
      <w:suff w:val="tab"/>
      <w:lvlText w:val="%6."/>
      <w:lvlJc w:val="right"/>
      <w:pPr>
        <w:ind w:left="4680" w:hanging="174"/>
      </w:pPr>
    </w:lvl>
    <w:lvl w:ilvl="6">
      <w:start w:val="1"/>
      <w:numFmt w:val="decimal"/>
      <w:suff w:val="tab"/>
      <w:lvlText w:val="%7."/>
      <w:lvlJc w:val="left"/>
      <w:pPr>
        <w:ind w:left="5400" w:hanging="354"/>
      </w:pPr>
    </w:lvl>
    <w:lvl w:ilvl="7">
      <w:start w:val="1"/>
      <w:numFmt w:val="lowerLetter"/>
      <w:suff w:val="tab"/>
      <w:lvlText w:val="%8."/>
      <w:lvlJc w:val="left"/>
      <w:pPr>
        <w:ind w:left="6120" w:hanging="354"/>
      </w:pPr>
    </w:lvl>
    <w:lvl w:ilvl="8">
      <w:start w:val="1"/>
      <w:numFmt w:val="lowerRoman"/>
      <w:suff w:val="tab"/>
      <w:lvlText w:val="%9."/>
      <w:lvlJc w:val="right"/>
      <w:pPr>
        <w:ind w:left="6840" w:hanging="174"/>
      </w:pPr>
    </w:lvl>
  </w:abstractNum>
  <w:abstractNum w:abstractNumId="12">
    <w:multiLevelType w:val="hybridMultilevel"/>
    <w:lvl w:ilvl="0">
      <w:start w:val="9"/>
      <w:numFmt w:val="lowerRoman"/>
      <w:suff w:val="tab"/>
      <w:lvlText w:val="%1."/>
      <w:lvlJc w:val="left"/>
      <w:pPr>
        <w:ind w:left="1080" w:hanging="717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57"/>
      </w:pPr>
    </w:lvl>
    <w:lvl w:ilvl="2">
      <w:start w:val="1"/>
      <w:numFmt w:val="lowerRoman"/>
      <w:suff w:val="tab"/>
      <w:lvlText w:val="%3."/>
      <w:lvlJc w:val="right"/>
      <w:pPr>
        <w:ind w:left="2160" w:hanging="177"/>
      </w:pPr>
    </w:lvl>
    <w:lvl w:ilvl="3">
      <w:start w:val="1"/>
      <w:numFmt w:val="decimal"/>
      <w:suff w:val="tab"/>
      <w:lvlText w:val="%4."/>
      <w:lvlJc w:val="left"/>
      <w:pPr>
        <w:ind w:left="2880" w:hanging="357"/>
      </w:pPr>
    </w:lvl>
    <w:lvl w:ilvl="4">
      <w:start w:val="1"/>
      <w:numFmt w:val="lowerLetter"/>
      <w:suff w:val="tab"/>
      <w:lvlText w:val="%5."/>
      <w:lvlJc w:val="left"/>
      <w:pPr>
        <w:ind w:left="3600" w:hanging="357"/>
      </w:pPr>
    </w:lvl>
    <w:lvl w:ilvl="5">
      <w:start w:val="1"/>
      <w:numFmt w:val="lowerRoman"/>
      <w:suff w:val="tab"/>
      <w:lvlText w:val="%6."/>
      <w:lvlJc w:val="right"/>
      <w:pPr>
        <w:ind w:left="4320" w:hanging="177"/>
      </w:pPr>
    </w:lvl>
    <w:lvl w:ilvl="6">
      <w:start w:val="1"/>
      <w:numFmt w:val="decimal"/>
      <w:suff w:val="tab"/>
      <w:lvlText w:val="%7."/>
      <w:lvlJc w:val="left"/>
      <w:pPr>
        <w:ind w:left="5040" w:hanging="357"/>
      </w:pPr>
    </w:lvl>
    <w:lvl w:ilvl="7">
      <w:start w:val="1"/>
      <w:numFmt w:val="lowerLetter"/>
      <w:suff w:val="tab"/>
      <w:lvlText w:val="%8."/>
      <w:lvlJc w:val="left"/>
      <w:pPr>
        <w:ind w:left="5760" w:hanging="357"/>
      </w:pPr>
    </w:lvl>
    <w:lvl w:ilvl="8">
      <w:start w:val="1"/>
      <w:numFmt w:val="lowerRoman"/>
      <w:suff w:val="tab"/>
      <w:lvlText w:val="%9."/>
      <w:lvlJc w:val="right"/>
      <w:pPr>
        <w:ind w:left="6480" w:hanging="177"/>
      </w:pPr>
    </w:lvl>
  </w:abstractNum>
  <w:abstractNum w:abstractNumId="13">
    <w:multiLevelType w:val="hybridMultilevel"/>
    <w:lvl w:ilvl="0">
      <w:start w:val="1"/>
      <w:numFmt w:val="lowerRoman"/>
      <w:suff w:val="tab"/>
      <w:lvlText w:val="%1."/>
      <w:lvlJc w:val="right"/>
      <w:pPr>
        <w:ind w:left="720" w:hanging="354"/>
      </w:pPr>
    </w:lvl>
    <w:lvl w:ilvl="1">
      <w:start w:val="1"/>
      <w:numFmt w:val="lowerLetter"/>
      <w:suff w:val="tab"/>
      <w:lvlText w:val="%2."/>
      <w:lvlJc w:val="left"/>
      <w:pPr>
        <w:ind w:left="1440" w:hanging="354"/>
      </w:pPr>
    </w:lvl>
    <w:lvl w:ilvl="2">
      <w:start w:val="1"/>
      <w:numFmt w:val="lowerRoman"/>
      <w:suff w:val="tab"/>
      <w:lvlText w:val="%3."/>
      <w:lvlJc w:val="right"/>
      <w:pPr>
        <w:ind w:left="2160" w:hanging="174"/>
      </w:pPr>
    </w:lvl>
    <w:lvl w:ilvl="3">
      <w:start w:val="1"/>
      <w:numFmt w:val="decimal"/>
      <w:suff w:val="tab"/>
      <w:lvlText w:val="%4."/>
      <w:lvlJc w:val="left"/>
      <w:pPr>
        <w:ind w:left="2880" w:hanging="354"/>
      </w:pPr>
    </w:lvl>
    <w:lvl w:ilvl="4">
      <w:start w:val="1"/>
      <w:numFmt w:val="lowerLetter"/>
      <w:suff w:val="tab"/>
      <w:lvlText w:val="%5."/>
      <w:lvlJc w:val="left"/>
      <w:pPr>
        <w:ind w:left="3600" w:hanging="354"/>
      </w:pPr>
    </w:lvl>
    <w:lvl w:ilvl="5">
      <w:start w:val="1"/>
      <w:numFmt w:val="lowerRoman"/>
      <w:suff w:val="tab"/>
      <w:lvlText w:val="%6."/>
      <w:lvlJc w:val="right"/>
      <w:pPr>
        <w:ind w:left="4320" w:hanging="174"/>
      </w:pPr>
    </w:lvl>
    <w:lvl w:ilvl="6">
      <w:start w:val="1"/>
      <w:numFmt w:val="decimal"/>
      <w:suff w:val="tab"/>
      <w:lvlText w:val="%7."/>
      <w:lvlJc w:val="left"/>
      <w:pPr>
        <w:ind w:left="5040" w:hanging="354"/>
      </w:pPr>
    </w:lvl>
    <w:lvl w:ilvl="7">
      <w:start w:val="1"/>
      <w:numFmt w:val="lowerLetter"/>
      <w:suff w:val="tab"/>
      <w:lvlText w:val="%8."/>
      <w:lvlJc w:val="left"/>
      <w:pPr>
        <w:ind w:left="5760" w:hanging="354"/>
      </w:pPr>
    </w:lvl>
    <w:lvl w:ilvl="8">
      <w:start w:val="1"/>
      <w:numFmt w:val="lowerRoman"/>
      <w:suff w:val="tab"/>
      <w:lvlText w:val="%9."/>
      <w:lvlJc w:val="right"/>
      <w:pPr>
        <w:ind w:left="6480" w:hanging="174"/>
      </w:pPr>
    </w:lvl>
  </w:abstractNum>
  <w:abstractNum w:abstractNumId="14">
    <w:multiLevelType w:val="hybridMultilevel"/>
    <w:lvl w:ilvl="0">
      <w:start w:val="1"/>
      <w:numFmt w:val="bullet"/>
      <w:suff w:val="tab"/>
      <w:lvlText w:val="●"/>
      <w:lvlJc w:val="left"/>
      <w:pPr>
        <w:ind w:left="720" w:hanging="354"/>
      </w:pPr>
      <w:rPr>
        <w:rFonts w:ascii="Noto Sans Symbols" w:hAnsi="Noto Sans Symbols" w:cs="Noto Sans Symbols" w:eastAsia="Noto Sans Symbols"/>
      </w:rPr>
    </w:lvl>
    <w:lvl w:ilvl="1">
      <w:start w:val="1"/>
      <w:numFmt w:val="lowerLetter"/>
      <w:suff w:val="tab"/>
      <w:lvlText w:val="%2."/>
      <w:lvlJc w:val="left"/>
      <w:pPr>
        <w:ind w:left="1440" w:hanging="354"/>
      </w:pPr>
    </w:lvl>
    <w:lvl w:ilvl="2">
      <w:start w:val="1"/>
      <w:numFmt w:val="lowerRoman"/>
      <w:suff w:val="tab"/>
      <w:lvlText w:val="%3."/>
      <w:lvlJc w:val="right"/>
      <w:pPr>
        <w:ind w:left="2160" w:hanging="174"/>
      </w:pPr>
    </w:lvl>
    <w:lvl w:ilvl="3">
      <w:start w:val="1"/>
      <w:numFmt w:val="decimal"/>
      <w:suff w:val="tab"/>
      <w:lvlText w:val="%4."/>
      <w:lvlJc w:val="left"/>
      <w:pPr>
        <w:ind w:left="2880" w:hanging="354"/>
      </w:pPr>
    </w:lvl>
    <w:lvl w:ilvl="4">
      <w:start w:val="1"/>
      <w:numFmt w:val="lowerLetter"/>
      <w:suff w:val="tab"/>
      <w:lvlText w:val="%5."/>
      <w:lvlJc w:val="left"/>
      <w:pPr>
        <w:ind w:left="3600" w:hanging="354"/>
      </w:pPr>
    </w:lvl>
    <w:lvl w:ilvl="5">
      <w:start w:val="1"/>
      <w:numFmt w:val="lowerRoman"/>
      <w:suff w:val="tab"/>
      <w:lvlText w:val="%6."/>
      <w:lvlJc w:val="right"/>
      <w:pPr>
        <w:ind w:left="4320" w:hanging="174"/>
      </w:pPr>
    </w:lvl>
    <w:lvl w:ilvl="6">
      <w:start w:val="1"/>
      <w:numFmt w:val="decimal"/>
      <w:suff w:val="tab"/>
      <w:lvlText w:val="%7."/>
      <w:lvlJc w:val="left"/>
      <w:pPr>
        <w:ind w:left="5040" w:hanging="354"/>
      </w:pPr>
    </w:lvl>
    <w:lvl w:ilvl="7">
      <w:start w:val="1"/>
      <w:numFmt w:val="lowerLetter"/>
      <w:suff w:val="tab"/>
      <w:lvlText w:val="%8."/>
      <w:lvlJc w:val="left"/>
      <w:pPr>
        <w:ind w:left="5760" w:hanging="354"/>
      </w:pPr>
    </w:lvl>
    <w:lvl w:ilvl="8">
      <w:start w:val="1"/>
      <w:numFmt w:val="lowerRoman"/>
      <w:suff w:val="tab"/>
      <w:lvlText w:val="%9."/>
      <w:lvlJc w:val="right"/>
      <w:pPr>
        <w:ind w:left="6480" w:hanging="174"/>
      </w:pPr>
    </w:lvl>
  </w:abstractNum>
  <w:abstractNum w:abstractNumId="15">
    <w:multiLevelType w:val="hybridMultilevel"/>
    <w:lvl w:ilvl="0">
      <w:start w:val="1"/>
      <w:numFmt w:val="lowerRoman"/>
      <w:suff w:val="tab"/>
      <w:lvlText w:val="%1."/>
      <w:lvlJc w:val="right"/>
      <w:pPr>
        <w:ind w:left="720" w:hanging="354"/>
      </w:pPr>
    </w:lvl>
    <w:lvl w:ilvl="1">
      <w:start w:val="1"/>
      <w:numFmt w:val="lowerLetter"/>
      <w:suff w:val="tab"/>
      <w:lvlText w:val="%2."/>
      <w:lvlJc w:val="left"/>
      <w:pPr>
        <w:ind w:left="1440" w:hanging="354"/>
      </w:pPr>
    </w:lvl>
    <w:lvl w:ilvl="2">
      <w:start w:val="1"/>
      <w:numFmt w:val="lowerRoman"/>
      <w:suff w:val="tab"/>
      <w:lvlText w:val="%3."/>
      <w:lvlJc w:val="right"/>
      <w:pPr>
        <w:ind w:left="2160" w:hanging="174"/>
      </w:pPr>
    </w:lvl>
    <w:lvl w:ilvl="3">
      <w:start w:val="1"/>
      <w:numFmt w:val="decimal"/>
      <w:suff w:val="tab"/>
      <w:lvlText w:val="%4."/>
      <w:lvlJc w:val="left"/>
      <w:pPr>
        <w:ind w:left="2880" w:hanging="354"/>
      </w:pPr>
    </w:lvl>
    <w:lvl w:ilvl="4">
      <w:start w:val="1"/>
      <w:numFmt w:val="lowerLetter"/>
      <w:suff w:val="tab"/>
      <w:lvlText w:val="%5."/>
      <w:lvlJc w:val="left"/>
      <w:pPr>
        <w:ind w:left="3600" w:hanging="354"/>
      </w:pPr>
    </w:lvl>
    <w:lvl w:ilvl="5">
      <w:start w:val="1"/>
      <w:numFmt w:val="lowerRoman"/>
      <w:suff w:val="tab"/>
      <w:lvlText w:val="%6."/>
      <w:lvlJc w:val="right"/>
      <w:pPr>
        <w:ind w:left="4320" w:hanging="174"/>
      </w:pPr>
    </w:lvl>
    <w:lvl w:ilvl="6">
      <w:start w:val="1"/>
      <w:numFmt w:val="decimal"/>
      <w:suff w:val="tab"/>
      <w:lvlText w:val="%7."/>
      <w:lvlJc w:val="left"/>
      <w:pPr>
        <w:ind w:left="5040" w:hanging="354"/>
      </w:pPr>
    </w:lvl>
    <w:lvl w:ilvl="7">
      <w:start w:val="1"/>
      <w:numFmt w:val="lowerLetter"/>
      <w:suff w:val="tab"/>
      <w:lvlText w:val="%8."/>
      <w:lvlJc w:val="left"/>
      <w:pPr>
        <w:ind w:left="5760" w:hanging="354"/>
      </w:pPr>
    </w:lvl>
    <w:lvl w:ilvl="8">
      <w:start w:val="1"/>
      <w:numFmt w:val="lowerRoman"/>
      <w:suff w:val="tab"/>
      <w:lvlText w:val="%9."/>
      <w:lvlJc w:val="right"/>
      <w:pPr>
        <w:ind w:left="6480" w:hanging="174"/>
      </w:pPr>
    </w:lvl>
  </w:abstractNum>
  <w:abstractNum w:abstractNumId="16">
    <w:multiLevelType w:val="hybridMultilevel"/>
    <w:lvl w:ilvl="0">
      <w:start w:val="1"/>
      <w:numFmt w:val="lowerRoman"/>
      <w:suff w:val="tab"/>
      <w:lvlText w:val="%1."/>
      <w:lvlJc w:val="right"/>
      <w:pPr>
        <w:ind w:left="1080" w:hanging="354"/>
      </w:pPr>
    </w:lvl>
    <w:lvl w:ilvl="1">
      <w:start w:val="1"/>
      <w:numFmt w:val="lowerLetter"/>
      <w:suff w:val="tab"/>
      <w:lvlText w:val="%2."/>
      <w:lvlJc w:val="left"/>
      <w:pPr>
        <w:ind w:left="1800" w:hanging="354"/>
      </w:pPr>
    </w:lvl>
    <w:lvl w:ilvl="2">
      <w:start w:val="1"/>
      <w:numFmt w:val="lowerRoman"/>
      <w:suff w:val="tab"/>
      <w:lvlText w:val="%3."/>
      <w:lvlJc w:val="right"/>
      <w:pPr>
        <w:ind w:left="2520" w:hanging="174"/>
      </w:pPr>
    </w:lvl>
    <w:lvl w:ilvl="3">
      <w:start w:val="1"/>
      <w:numFmt w:val="decimal"/>
      <w:suff w:val="tab"/>
      <w:lvlText w:val="%4."/>
      <w:lvlJc w:val="left"/>
      <w:pPr>
        <w:ind w:left="3240" w:hanging="354"/>
      </w:pPr>
    </w:lvl>
    <w:lvl w:ilvl="4">
      <w:start w:val="1"/>
      <w:numFmt w:val="lowerLetter"/>
      <w:suff w:val="tab"/>
      <w:lvlText w:val="%5."/>
      <w:lvlJc w:val="left"/>
      <w:pPr>
        <w:ind w:left="3960" w:hanging="354"/>
      </w:pPr>
    </w:lvl>
    <w:lvl w:ilvl="5">
      <w:start w:val="1"/>
      <w:numFmt w:val="lowerRoman"/>
      <w:suff w:val="tab"/>
      <w:lvlText w:val="%6."/>
      <w:lvlJc w:val="right"/>
      <w:pPr>
        <w:ind w:left="4680" w:hanging="174"/>
      </w:pPr>
    </w:lvl>
    <w:lvl w:ilvl="6">
      <w:start w:val="1"/>
      <w:numFmt w:val="decimal"/>
      <w:suff w:val="tab"/>
      <w:lvlText w:val="%7."/>
      <w:lvlJc w:val="left"/>
      <w:pPr>
        <w:ind w:left="5400" w:hanging="354"/>
      </w:pPr>
    </w:lvl>
    <w:lvl w:ilvl="7">
      <w:start w:val="1"/>
      <w:numFmt w:val="lowerLetter"/>
      <w:suff w:val="tab"/>
      <w:lvlText w:val="%8."/>
      <w:lvlJc w:val="left"/>
      <w:pPr>
        <w:ind w:left="6120" w:hanging="354"/>
      </w:pPr>
    </w:lvl>
    <w:lvl w:ilvl="8">
      <w:start w:val="1"/>
      <w:numFmt w:val="lowerRoman"/>
      <w:suff w:val="tab"/>
      <w:lvlText w:val="%9."/>
      <w:lvlJc w:val="right"/>
      <w:pPr>
        <w:ind w:left="6840" w:hanging="174"/>
      </w:pPr>
    </w:lvl>
  </w:abstractNum>
  <w:abstractNum w:abstractNumId="17">
    <w:multiLevelType w:val="hybridMultilevel"/>
    <w:lvl w:ilvl="0">
      <w:start w:val="1"/>
      <w:numFmt w:val="decimal"/>
      <w:suff w:val="tab"/>
      <w:lvlText w:val="%1."/>
      <w:lvlJc w:val="left"/>
      <w:pPr>
        <w:ind w:left="1080" w:hanging="354"/>
      </w:pPr>
    </w:lvl>
    <w:lvl w:ilvl="1">
      <w:start w:val="1"/>
      <w:numFmt w:val="lowerLetter"/>
      <w:suff w:val="tab"/>
      <w:lvlText w:val="%2."/>
      <w:lvlJc w:val="left"/>
      <w:pPr>
        <w:ind w:left="1440" w:hanging="354"/>
      </w:pPr>
    </w:lvl>
    <w:lvl w:ilvl="2">
      <w:start w:val="1"/>
      <w:numFmt w:val="lowerRoman"/>
      <w:suff w:val="tab"/>
      <w:lvlText w:val="%3."/>
      <w:lvlJc w:val="right"/>
      <w:pPr>
        <w:ind w:left="2160" w:hanging="174"/>
      </w:pPr>
    </w:lvl>
    <w:lvl w:ilvl="3">
      <w:start w:val="1"/>
      <w:numFmt w:val="decimal"/>
      <w:suff w:val="tab"/>
      <w:lvlText w:val="%4."/>
      <w:lvlJc w:val="left"/>
      <w:pPr>
        <w:ind w:left="2880" w:hanging="354"/>
      </w:pPr>
    </w:lvl>
    <w:lvl w:ilvl="4">
      <w:start w:val="1"/>
      <w:numFmt w:val="lowerLetter"/>
      <w:suff w:val="tab"/>
      <w:lvlText w:val="%5."/>
      <w:lvlJc w:val="left"/>
      <w:pPr>
        <w:ind w:left="3600" w:hanging="354"/>
      </w:pPr>
    </w:lvl>
    <w:lvl w:ilvl="5">
      <w:start w:val="1"/>
      <w:numFmt w:val="lowerRoman"/>
      <w:suff w:val="tab"/>
      <w:lvlText w:val="%6."/>
      <w:lvlJc w:val="right"/>
      <w:pPr>
        <w:ind w:left="4320" w:hanging="174"/>
      </w:pPr>
    </w:lvl>
    <w:lvl w:ilvl="6">
      <w:start w:val="1"/>
      <w:numFmt w:val="decimal"/>
      <w:suff w:val="tab"/>
      <w:lvlText w:val="%7."/>
      <w:lvlJc w:val="left"/>
      <w:pPr>
        <w:ind w:left="5040" w:hanging="354"/>
      </w:pPr>
    </w:lvl>
    <w:lvl w:ilvl="7">
      <w:start w:val="1"/>
      <w:numFmt w:val="lowerLetter"/>
      <w:suff w:val="tab"/>
      <w:lvlText w:val="%8."/>
      <w:lvlJc w:val="left"/>
      <w:pPr>
        <w:ind w:left="5760" w:hanging="354"/>
      </w:pPr>
    </w:lvl>
    <w:lvl w:ilvl="8">
      <w:start w:val="1"/>
      <w:numFmt w:val="lowerRoman"/>
      <w:suff w:val="tab"/>
      <w:lvlText w:val="%9."/>
      <w:lvlJc w:val="right"/>
      <w:pPr>
        <w:ind w:left="6480" w:hanging="174"/>
      </w:pPr>
    </w:lvl>
  </w:abstractNum>
  <w:abstractNum w:abstractNumId="18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7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57"/>
      </w:pPr>
    </w:lvl>
    <w:lvl w:ilvl="2">
      <w:start w:val="1"/>
      <w:numFmt w:val="lowerRoman"/>
      <w:suff w:val="tab"/>
      <w:lvlText w:val="%3."/>
      <w:lvlJc w:val="right"/>
      <w:pPr>
        <w:ind w:left="2160" w:hanging="177"/>
      </w:pPr>
    </w:lvl>
    <w:lvl w:ilvl="3">
      <w:start w:val="1"/>
      <w:numFmt w:val="decimal"/>
      <w:suff w:val="tab"/>
      <w:lvlText w:val="%4."/>
      <w:lvlJc w:val="left"/>
      <w:pPr>
        <w:ind w:left="2880" w:hanging="357"/>
      </w:pPr>
    </w:lvl>
    <w:lvl w:ilvl="4">
      <w:start w:val="1"/>
      <w:numFmt w:val="lowerLetter"/>
      <w:suff w:val="tab"/>
      <w:lvlText w:val="%5."/>
      <w:lvlJc w:val="left"/>
      <w:pPr>
        <w:ind w:left="3600" w:hanging="357"/>
      </w:pPr>
    </w:lvl>
    <w:lvl w:ilvl="5">
      <w:start w:val="1"/>
      <w:numFmt w:val="lowerRoman"/>
      <w:suff w:val="tab"/>
      <w:lvlText w:val="%6."/>
      <w:lvlJc w:val="right"/>
      <w:pPr>
        <w:ind w:left="4320" w:hanging="177"/>
      </w:pPr>
    </w:lvl>
    <w:lvl w:ilvl="6">
      <w:start w:val="1"/>
      <w:numFmt w:val="decimal"/>
      <w:suff w:val="tab"/>
      <w:lvlText w:val="%7."/>
      <w:lvlJc w:val="left"/>
      <w:pPr>
        <w:ind w:left="5040" w:hanging="357"/>
      </w:pPr>
    </w:lvl>
    <w:lvl w:ilvl="7">
      <w:start w:val="1"/>
      <w:numFmt w:val="lowerLetter"/>
      <w:suff w:val="tab"/>
      <w:lvlText w:val="%8."/>
      <w:lvlJc w:val="left"/>
      <w:pPr>
        <w:ind w:left="5760" w:hanging="357"/>
      </w:pPr>
    </w:lvl>
    <w:lvl w:ilvl="8">
      <w:start w:val="1"/>
      <w:numFmt w:val="lowerRoman"/>
      <w:suff w:val="tab"/>
      <w:lvlText w:val="%9."/>
      <w:lvlJc w:val="right"/>
      <w:pPr>
        <w:ind w:left="6480" w:hanging="177"/>
      </w:pPr>
    </w:lvl>
  </w:abstractNum>
  <w:abstractNum w:abstractNumId="19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4"/>
      </w:pPr>
      <w:rPr>
        <w:rFonts w:hint="default"/>
        <w:b/>
        <w:bCs/>
      </w:rPr>
    </w:lvl>
    <w:lvl w:ilvl="1">
      <w:start w:val="1"/>
      <w:numFmt w:val="lowerLetter"/>
      <w:suff w:val="tab"/>
      <w:lvlText w:val="%2."/>
      <w:lvlJc w:val="left"/>
      <w:pPr>
        <w:ind w:left="1440" w:hanging="354"/>
      </w:pPr>
    </w:lvl>
    <w:lvl w:ilvl="2">
      <w:start w:val="1"/>
      <w:numFmt w:val="lowerRoman"/>
      <w:suff w:val="tab"/>
      <w:lvlText w:val="%3."/>
      <w:lvlJc w:val="right"/>
      <w:pPr>
        <w:ind w:left="2160" w:hanging="174"/>
      </w:pPr>
    </w:lvl>
    <w:lvl w:ilvl="3">
      <w:start w:val="1"/>
      <w:numFmt w:val="decimal"/>
      <w:suff w:val="tab"/>
      <w:lvlText w:val="%4."/>
      <w:lvlJc w:val="left"/>
      <w:pPr>
        <w:ind w:left="2880" w:hanging="354"/>
      </w:pPr>
    </w:lvl>
    <w:lvl w:ilvl="4">
      <w:start w:val="1"/>
      <w:numFmt w:val="lowerLetter"/>
      <w:suff w:val="tab"/>
      <w:lvlText w:val="%5."/>
      <w:lvlJc w:val="left"/>
      <w:pPr>
        <w:ind w:left="3600" w:hanging="354"/>
      </w:pPr>
    </w:lvl>
    <w:lvl w:ilvl="5">
      <w:start w:val="1"/>
      <w:numFmt w:val="lowerRoman"/>
      <w:suff w:val="tab"/>
      <w:lvlText w:val="%6."/>
      <w:lvlJc w:val="right"/>
      <w:pPr>
        <w:ind w:left="4320" w:hanging="174"/>
      </w:pPr>
    </w:lvl>
    <w:lvl w:ilvl="6">
      <w:start w:val="1"/>
      <w:numFmt w:val="decimal"/>
      <w:suff w:val="tab"/>
      <w:lvlText w:val="%7."/>
      <w:lvlJc w:val="left"/>
      <w:pPr>
        <w:ind w:left="5040" w:hanging="354"/>
      </w:pPr>
    </w:lvl>
    <w:lvl w:ilvl="7">
      <w:start w:val="1"/>
      <w:numFmt w:val="lowerLetter"/>
      <w:suff w:val="tab"/>
      <w:lvlText w:val="%8."/>
      <w:lvlJc w:val="left"/>
      <w:pPr>
        <w:ind w:left="5760" w:hanging="354"/>
      </w:pPr>
    </w:lvl>
    <w:lvl w:ilvl="8">
      <w:start w:val="1"/>
      <w:numFmt w:val="lowerRoman"/>
      <w:suff w:val="tab"/>
      <w:lvlText w:val="%9."/>
      <w:lvlJc w:val="right"/>
      <w:pPr>
        <w:ind w:left="6480" w:hanging="174"/>
      </w:pPr>
    </w:lvl>
  </w:abstractNum>
  <w:abstractNum w:abstractNumId="20">
    <w:multiLevelType w:val="hybridMultilevel"/>
    <w:lvl w:ilvl="0">
      <w:start w:val="1"/>
      <w:numFmt w:val="lowerRoman"/>
      <w:suff w:val="tab"/>
      <w:lvlText w:val="%1."/>
      <w:lvlJc w:val="right"/>
      <w:pPr>
        <w:ind w:left="1080" w:hanging="354"/>
      </w:pPr>
    </w:lvl>
    <w:lvl w:ilvl="1">
      <w:start w:val="1"/>
      <w:numFmt w:val="lowerLetter"/>
      <w:suff w:val="tab"/>
      <w:lvlText w:val="%2."/>
      <w:lvlJc w:val="left"/>
      <w:pPr>
        <w:ind w:left="1800" w:hanging="354"/>
      </w:pPr>
    </w:lvl>
    <w:lvl w:ilvl="2">
      <w:start w:val="1"/>
      <w:numFmt w:val="lowerRoman"/>
      <w:suff w:val="tab"/>
      <w:lvlText w:val="%3."/>
      <w:lvlJc w:val="right"/>
      <w:pPr>
        <w:ind w:left="2520" w:hanging="174"/>
      </w:pPr>
    </w:lvl>
    <w:lvl w:ilvl="3">
      <w:start w:val="1"/>
      <w:numFmt w:val="decimal"/>
      <w:suff w:val="tab"/>
      <w:lvlText w:val="%4."/>
      <w:lvlJc w:val="left"/>
      <w:pPr>
        <w:ind w:left="3240" w:hanging="354"/>
      </w:pPr>
    </w:lvl>
    <w:lvl w:ilvl="4">
      <w:start w:val="1"/>
      <w:numFmt w:val="lowerLetter"/>
      <w:suff w:val="tab"/>
      <w:lvlText w:val="%5."/>
      <w:lvlJc w:val="left"/>
      <w:pPr>
        <w:ind w:left="3960" w:hanging="354"/>
      </w:pPr>
    </w:lvl>
    <w:lvl w:ilvl="5">
      <w:start w:val="1"/>
      <w:numFmt w:val="lowerRoman"/>
      <w:suff w:val="tab"/>
      <w:lvlText w:val="%6."/>
      <w:lvlJc w:val="right"/>
      <w:pPr>
        <w:ind w:left="4680" w:hanging="174"/>
      </w:pPr>
    </w:lvl>
    <w:lvl w:ilvl="6">
      <w:start w:val="1"/>
      <w:numFmt w:val="decimal"/>
      <w:suff w:val="tab"/>
      <w:lvlText w:val="%7."/>
      <w:lvlJc w:val="left"/>
      <w:pPr>
        <w:ind w:left="5400" w:hanging="354"/>
      </w:pPr>
    </w:lvl>
    <w:lvl w:ilvl="7">
      <w:start w:val="1"/>
      <w:numFmt w:val="lowerLetter"/>
      <w:suff w:val="tab"/>
      <w:lvlText w:val="%8."/>
      <w:lvlJc w:val="left"/>
      <w:pPr>
        <w:ind w:left="6120" w:hanging="354"/>
      </w:pPr>
    </w:lvl>
    <w:lvl w:ilvl="8">
      <w:start w:val="1"/>
      <w:numFmt w:val="lowerRoman"/>
      <w:suff w:val="tab"/>
      <w:lvlText w:val="%9."/>
      <w:lvlJc w:val="right"/>
      <w:pPr>
        <w:ind w:left="6840" w:hanging="174"/>
      </w:pPr>
    </w:lvl>
  </w:abstractNum>
  <w:abstractNum w:abstractNumId="21">
    <w:multiLevelType w:val="hybridMultilevel"/>
    <w:lvl w:ilvl="0">
      <w:start w:val="1"/>
      <w:numFmt w:val="lowerRoman"/>
      <w:suff w:val="tab"/>
      <w:lvlText w:val="%1."/>
      <w:lvlJc w:val="right"/>
      <w:pPr>
        <w:ind w:left="720" w:hanging="354"/>
      </w:pPr>
    </w:lvl>
    <w:lvl w:ilvl="1">
      <w:start w:val="1"/>
      <w:numFmt w:val="lowerLetter"/>
      <w:suff w:val="tab"/>
      <w:lvlText w:val="%2."/>
      <w:lvlJc w:val="left"/>
      <w:pPr>
        <w:ind w:left="1440" w:hanging="354"/>
      </w:pPr>
    </w:lvl>
    <w:lvl w:ilvl="2">
      <w:start w:val="1"/>
      <w:numFmt w:val="lowerRoman"/>
      <w:suff w:val="tab"/>
      <w:lvlText w:val="%3."/>
      <w:lvlJc w:val="right"/>
      <w:pPr>
        <w:ind w:left="2160" w:hanging="174"/>
      </w:pPr>
    </w:lvl>
    <w:lvl w:ilvl="3">
      <w:start w:val="1"/>
      <w:numFmt w:val="decimal"/>
      <w:suff w:val="tab"/>
      <w:lvlText w:val="%4."/>
      <w:lvlJc w:val="left"/>
      <w:pPr>
        <w:ind w:left="2880" w:hanging="354"/>
      </w:pPr>
    </w:lvl>
    <w:lvl w:ilvl="4">
      <w:start w:val="1"/>
      <w:numFmt w:val="lowerLetter"/>
      <w:suff w:val="tab"/>
      <w:lvlText w:val="%5."/>
      <w:lvlJc w:val="left"/>
      <w:pPr>
        <w:ind w:left="3600" w:hanging="354"/>
      </w:pPr>
    </w:lvl>
    <w:lvl w:ilvl="5">
      <w:start w:val="1"/>
      <w:numFmt w:val="lowerRoman"/>
      <w:suff w:val="tab"/>
      <w:lvlText w:val="%6."/>
      <w:lvlJc w:val="right"/>
      <w:pPr>
        <w:ind w:left="4320" w:hanging="174"/>
      </w:pPr>
    </w:lvl>
    <w:lvl w:ilvl="6">
      <w:start w:val="1"/>
      <w:numFmt w:val="decimal"/>
      <w:suff w:val="tab"/>
      <w:lvlText w:val="%7."/>
      <w:lvlJc w:val="left"/>
      <w:pPr>
        <w:ind w:left="5040" w:hanging="354"/>
      </w:pPr>
    </w:lvl>
    <w:lvl w:ilvl="7">
      <w:start w:val="1"/>
      <w:numFmt w:val="lowerLetter"/>
      <w:suff w:val="tab"/>
      <w:lvlText w:val="%8."/>
      <w:lvlJc w:val="left"/>
      <w:pPr>
        <w:ind w:left="5760" w:hanging="354"/>
      </w:pPr>
    </w:lvl>
    <w:lvl w:ilvl="8">
      <w:start w:val="1"/>
      <w:numFmt w:val="lowerRoman"/>
      <w:suff w:val="tab"/>
      <w:lvlText w:val="%9."/>
      <w:lvlJc w:val="right"/>
      <w:pPr>
        <w:ind w:left="6480" w:hanging="174"/>
      </w:pPr>
    </w:lvl>
  </w:abstractNum>
  <w:abstractNum w:abstractNumId="22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4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54"/>
      </w:pPr>
    </w:lvl>
    <w:lvl w:ilvl="2">
      <w:start w:val="1"/>
      <w:numFmt w:val="lowerRoman"/>
      <w:suff w:val="tab"/>
      <w:lvlText w:val="%3."/>
      <w:lvlJc w:val="right"/>
      <w:pPr>
        <w:ind w:left="2160" w:hanging="174"/>
      </w:pPr>
    </w:lvl>
    <w:lvl w:ilvl="3">
      <w:start w:val="1"/>
      <w:numFmt w:val="decimal"/>
      <w:suff w:val="tab"/>
      <w:lvlText w:val="%4."/>
      <w:lvlJc w:val="left"/>
      <w:pPr>
        <w:ind w:left="2880" w:hanging="354"/>
      </w:pPr>
    </w:lvl>
    <w:lvl w:ilvl="4">
      <w:start w:val="1"/>
      <w:numFmt w:val="lowerLetter"/>
      <w:suff w:val="tab"/>
      <w:lvlText w:val="%5."/>
      <w:lvlJc w:val="left"/>
      <w:pPr>
        <w:ind w:left="3600" w:hanging="354"/>
      </w:pPr>
    </w:lvl>
    <w:lvl w:ilvl="5">
      <w:start w:val="1"/>
      <w:numFmt w:val="lowerRoman"/>
      <w:suff w:val="tab"/>
      <w:lvlText w:val="%6."/>
      <w:lvlJc w:val="right"/>
      <w:pPr>
        <w:ind w:left="4320" w:hanging="174"/>
      </w:pPr>
    </w:lvl>
    <w:lvl w:ilvl="6">
      <w:start w:val="1"/>
      <w:numFmt w:val="decimal"/>
      <w:suff w:val="tab"/>
      <w:lvlText w:val="%7."/>
      <w:lvlJc w:val="left"/>
      <w:pPr>
        <w:ind w:left="5040" w:hanging="354"/>
      </w:pPr>
    </w:lvl>
    <w:lvl w:ilvl="7">
      <w:start w:val="1"/>
      <w:numFmt w:val="lowerLetter"/>
      <w:suff w:val="tab"/>
      <w:lvlText w:val="%8."/>
      <w:lvlJc w:val="left"/>
      <w:pPr>
        <w:ind w:left="5760" w:hanging="354"/>
      </w:pPr>
    </w:lvl>
    <w:lvl w:ilvl="8">
      <w:start w:val="1"/>
      <w:numFmt w:val="lowerRoman"/>
      <w:suff w:val="tab"/>
      <w:lvlText w:val="%9."/>
      <w:lvlJc w:val="right"/>
      <w:pPr>
        <w:ind w:left="6480" w:hanging="174"/>
      </w:pPr>
    </w:lvl>
  </w:abstractNum>
  <w:abstractNum w:abstractNumId="23">
    <w:multiLevelType w:val="hybridMultilevel"/>
    <w:lvl w:ilvl="0">
      <w:start w:val="1"/>
      <w:numFmt w:val="bullet"/>
      <w:suff w:val="tab"/>
      <w:lvlText w:val=""/>
      <w:lvlJc w:val="left"/>
      <w:pPr>
        <w:ind w:left="720" w:hanging="354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4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4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4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4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4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4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4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4"/>
      </w:pPr>
      <w:rPr>
        <w:rFonts w:ascii="Wingdings" w:hAnsi="Wingdings" w:hint="default"/>
      </w:rPr>
    </w:lvl>
  </w:abstractNum>
  <w:abstractNum w:abstractNumId="24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4"/>
      </w:pPr>
    </w:lvl>
    <w:lvl w:ilvl="1">
      <w:start w:val="1"/>
      <w:numFmt w:val="lowerLetter"/>
      <w:suff w:val="tab"/>
      <w:lvlText w:val="%2."/>
      <w:lvlJc w:val="left"/>
      <w:pPr>
        <w:ind w:left="1440" w:hanging="354"/>
      </w:pPr>
    </w:lvl>
    <w:lvl w:ilvl="2">
      <w:start w:val="1"/>
      <w:numFmt w:val="lowerRoman"/>
      <w:suff w:val="tab"/>
      <w:lvlText w:val="%3."/>
      <w:lvlJc w:val="right"/>
      <w:pPr>
        <w:ind w:left="2160" w:hanging="174"/>
      </w:pPr>
    </w:lvl>
    <w:lvl w:ilvl="3">
      <w:start w:val="1"/>
      <w:numFmt w:val="decimal"/>
      <w:suff w:val="tab"/>
      <w:lvlText w:val="%4."/>
      <w:lvlJc w:val="left"/>
      <w:pPr>
        <w:ind w:left="2880" w:hanging="354"/>
      </w:pPr>
    </w:lvl>
    <w:lvl w:ilvl="4">
      <w:start w:val="1"/>
      <w:numFmt w:val="lowerLetter"/>
      <w:suff w:val="tab"/>
      <w:lvlText w:val="%5."/>
      <w:lvlJc w:val="left"/>
      <w:pPr>
        <w:ind w:left="3600" w:hanging="354"/>
      </w:pPr>
    </w:lvl>
    <w:lvl w:ilvl="5">
      <w:start w:val="1"/>
      <w:numFmt w:val="lowerRoman"/>
      <w:suff w:val="tab"/>
      <w:lvlText w:val="%6."/>
      <w:lvlJc w:val="right"/>
      <w:pPr>
        <w:ind w:left="4320" w:hanging="174"/>
      </w:pPr>
    </w:lvl>
    <w:lvl w:ilvl="6">
      <w:start w:val="1"/>
      <w:numFmt w:val="decimal"/>
      <w:suff w:val="tab"/>
      <w:lvlText w:val="%7."/>
      <w:lvlJc w:val="left"/>
      <w:pPr>
        <w:ind w:left="5040" w:hanging="354"/>
      </w:pPr>
    </w:lvl>
    <w:lvl w:ilvl="7">
      <w:start w:val="1"/>
      <w:numFmt w:val="lowerLetter"/>
      <w:suff w:val="tab"/>
      <w:lvlText w:val="%8."/>
      <w:lvlJc w:val="left"/>
      <w:pPr>
        <w:ind w:left="5760" w:hanging="354"/>
      </w:pPr>
    </w:lvl>
    <w:lvl w:ilvl="8">
      <w:start w:val="1"/>
      <w:numFmt w:val="lowerRoman"/>
      <w:suff w:val="tab"/>
      <w:lvlText w:val="%9."/>
      <w:lvlJc w:val="right"/>
      <w:pPr>
        <w:ind w:left="6480" w:hanging="174"/>
      </w:pPr>
    </w:lvl>
  </w:abstractNum>
  <w:abstractNum w:abstractNumId="25">
    <w:multiLevelType w:val="hybridMultilevel"/>
    <w:lvl w:ilvl="0">
      <w:start w:val="1"/>
      <w:numFmt w:val="bullet"/>
      <w:suff w:val="tab"/>
      <w:lvlText w:val=""/>
      <w:lvlJc w:val="left"/>
      <w:pPr>
        <w:ind w:left="1440" w:hanging="357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2160" w:hanging="357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880" w:hanging="357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3600" w:hanging="357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4320" w:hanging="357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5040" w:hanging="357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760" w:hanging="357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6480" w:hanging="357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7200" w:hanging="357"/>
      </w:pPr>
      <w:rPr>
        <w:rFonts w:ascii="Wingdings" w:hAnsi="Wingdings" w:hint="default"/>
      </w:rPr>
    </w:lvl>
  </w:abstractNum>
  <w:abstractNum w:abstractNumId="26">
    <w:multiLevelType w:val="hybridMultilevel"/>
    <w:lvl w:ilvl="0">
      <w:start w:val="1"/>
      <w:numFmt w:val="lowerLetter"/>
      <w:suff w:val="tab"/>
      <w:lvlText w:val="%1."/>
      <w:lvlJc w:val="left"/>
      <w:pPr>
        <w:ind w:left="1440" w:hanging="354"/>
      </w:pPr>
    </w:lvl>
    <w:lvl w:ilvl="1">
      <w:start w:val="1"/>
      <w:numFmt w:val="lowerLetter"/>
      <w:suff w:val="tab"/>
      <w:lvlText w:val="%2."/>
      <w:lvlJc w:val="left"/>
      <w:pPr>
        <w:ind w:left="2160" w:hanging="354"/>
      </w:pPr>
    </w:lvl>
    <w:lvl w:ilvl="2">
      <w:start w:val="1"/>
      <w:numFmt w:val="lowerRoman"/>
      <w:suff w:val="tab"/>
      <w:lvlText w:val="%3."/>
      <w:lvlJc w:val="right"/>
      <w:pPr>
        <w:ind w:left="2880" w:hanging="174"/>
      </w:pPr>
    </w:lvl>
    <w:lvl w:ilvl="3">
      <w:start w:val="1"/>
      <w:numFmt w:val="decimal"/>
      <w:suff w:val="tab"/>
      <w:lvlText w:val="%4."/>
      <w:lvlJc w:val="left"/>
      <w:pPr>
        <w:ind w:left="3600" w:hanging="354"/>
      </w:pPr>
    </w:lvl>
    <w:lvl w:ilvl="4">
      <w:start w:val="1"/>
      <w:numFmt w:val="lowerLetter"/>
      <w:suff w:val="tab"/>
      <w:lvlText w:val="%5."/>
      <w:lvlJc w:val="left"/>
      <w:pPr>
        <w:ind w:left="4320" w:hanging="354"/>
      </w:pPr>
    </w:lvl>
    <w:lvl w:ilvl="5">
      <w:start w:val="1"/>
      <w:numFmt w:val="lowerRoman"/>
      <w:suff w:val="tab"/>
      <w:lvlText w:val="%6."/>
      <w:lvlJc w:val="right"/>
      <w:pPr>
        <w:ind w:left="5040" w:hanging="174"/>
      </w:pPr>
    </w:lvl>
    <w:lvl w:ilvl="6">
      <w:start w:val="1"/>
      <w:numFmt w:val="decimal"/>
      <w:suff w:val="tab"/>
      <w:lvlText w:val="%7."/>
      <w:lvlJc w:val="left"/>
      <w:pPr>
        <w:ind w:left="5760" w:hanging="354"/>
      </w:pPr>
    </w:lvl>
    <w:lvl w:ilvl="7">
      <w:start w:val="1"/>
      <w:numFmt w:val="lowerLetter"/>
      <w:suff w:val="tab"/>
      <w:lvlText w:val="%8."/>
      <w:lvlJc w:val="left"/>
      <w:pPr>
        <w:ind w:left="6480" w:hanging="354"/>
      </w:pPr>
    </w:lvl>
    <w:lvl w:ilvl="8">
      <w:start w:val="1"/>
      <w:numFmt w:val="lowerRoman"/>
      <w:suff w:val="tab"/>
      <w:lvlText w:val="%9."/>
      <w:lvlJc w:val="right"/>
      <w:pPr>
        <w:ind w:left="7200" w:hanging="174"/>
      </w:pPr>
    </w:lvl>
  </w:abstractNum>
  <w:abstractNum w:abstractNumId="27">
    <w:multiLevelType w:val="hybridMultilevel"/>
    <w:lvl w:ilvl="0">
      <w:start w:val="1"/>
      <w:numFmt w:val="lowerRoman"/>
      <w:suff w:val="tab"/>
      <w:lvlText w:val="%1."/>
      <w:lvlJc w:val="right"/>
      <w:pPr>
        <w:ind w:left="1080" w:hanging="354"/>
      </w:pPr>
    </w:lvl>
    <w:lvl w:ilvl="1">
      <w:start w:val="1"/>
      <w:numFmt w:val="lowerLetter"/>
      <w:suff w:val="tab"/>
      <w:lvlText w:val="%2."/>
      <w:lvlJc w:val="left"/>
      <w:pPr>
        <w:ind w:left="1800" w:hanging="354"/>
      </w:pPr>
    </w:lvl>
    <w:lvl w:ilvl="2">
      <w:start w:val="1"/>
      <w:numFmt w:val="lowerRoman"/>
      <w:suff w:val="tab"/>
      <w:lvlText w:val="%3."/>
      <w:lvlJc w:val="right"/>
      <w:pPr>
        <w:ind w:left="2520" w:hanging="174"/>
      </w:pPr>
    </w:lvl>
    <w:lvl w:ilvl="3">
      <w:start w:val="1"/>
      <w:numFmt w:val="decimal"/>
      <w:suff w:val="tab"/>
      <w:lvlText w:val="%4."/>
      <w:lvlJc w:val="left"/>
      <w:pPr>
        <w:ind w:left="3240" w:hanging="354"/>
      </w:pPr>
    </w:lvl>
    <w:lvl w:ilvl="4">
      <w:start w:val="1"/>
      <w:numFmt w:val="lowerLetter"/>
      <w:suff w:val="tab"/>
      <w:lvlText w:val="%5."/>
      <w:lvlJc w:val="left"/>
      <w:pPr>
        <w:ind w:left="3960" w:hanging="354"/>
      </w:pPr>
    </w:lvl>
    <w:lvl w:ilvl="5">
      <w:start w:val="1"/>
      <w:numFmt w:val="lowerRoman"/>
      <w:suff w:val="tab"/>
      <w:lvlText w:val="%6."/>
      <w:lvlJc w:val="right"/>
      <w:pPr>
        <w:ind w:left="4680" w:hanging="174"/>
      </w:pPr>
    </w:lvl>
    <w:lvl w:ilvl="6">
      <w:start w:val="1"/>
      <w:numFmt w:val="decimal"/>
      <w:suff w:val="tab"/>
      <w:lvlText w:val="%7."/>
      <w:lvlJc w:val="left"/>
      <w:pPr>
        <w:ind w:left="5400" w:hanging="354"/>
      </w:pPr>
    </w:lvl>
    <w:lvl w:ilvl="7">
      <w:start w:val="1"/>
      <w:numFmt w:val="lowerLetter"/>
      <w:suff w:val="tab"/>
      <w:lvlText w:val="%8."/>
      <w:lvlJc w:val="left"/>
      <w:pPr>
        <w:ind w:left="6120" w:hanging="354"/>
      </w:pPr>
    </w:lvl>
    <w:lvl w:ilvl="8">
      <w:start w:val="1"/>
      <w:numFmt w:val="lowerRoman"/>
      <w:suff w:val="tab"/>
      <w:lvlText w:val="%9."/>
      <w:lvlJc w:val="right"/>
      <w:pPr>
        <w:ind w:left="6840" w:hanging="174"/>
      </w:pPr>
    </w:lvl>
  </w:abstractNum>
  <w:abstractNum w:abstractNumId="28">
    <w:multiLevelType w:val="hybridMultilevel"/>
    <w:lvl w:ilvl="0">
      <w:start w:val="1"/>
      <w:numFmt w:val="lowerRoman"/>
      <w:suff w:val="tab"/>
      <w:lvlText w:val="%1."/>
      <w:lvlJc w:val="right"/>
      <w:pPr>
        <w:ind w:left="720" w:hanging="354"/>
      </w:pPr>
    </w:lvl>
    <w:lvl w:ilvl="1">
      <w:start w:val="1"/>
      <w:numFmt w:val="lowerLetter"/>
      <w:suff w:val="tab"/>
      <w:lvlText w:val="%2."/>
      <w:lvlJc w:val="left"/>
      <w:pPr>
        <w:ind w:left="1440" w:hanging="354"/>
      </w:pPr>
    </w:lvl>
    <w:lvl w:ilvl="2">
      <w:start w:val="1"/>
      <w:numFmt w:val="lowerRoman"/>
      <w:suff w:val="tab"/>
      <w:lvlText w:val="%3."/>
      <w:lvlJc w:val="right"/>
      <w:pPr>
        <w:ind w:left="2160" w:hanging="174"/>
      </w:pPr>
    </w:lvl>
    <w:lvl w:ilvl="3">
      <w:start w:val="1"/>
      <w:numFmt w:val="decimal"/>
      <w:suff w:val="tab"/>
      <w:lvlText w:val="%4."/>
      <w:lvlJc w:val="left"/>
      <w:pPr>
        <w:ind w:left="2880" w:hanging="354"/>
      </w:pPr>
    </w:lvl>
    <w:lvl w:ilvl="4">
      <w:start w:val="1"/>
      <w:numFmt w:val="lowerLetter"/>
      <w:suff w:val="tab"/>
      <w:lvlText w:val="%5."/>
      <w:lvlJc w:val="left"/>
      <w:pPr>
        <w:ind w:left="3600" w:hanging="354"/>
      </w:pPr>
    </w:lvl>
    <w:lvl w:ilvl="5">
      <w:start w:val="1"/>
      <w:numFmt w:val="lowerRoman"/>
      <w:suff w:val="tab"/>
      <w:lvlText w:val="%6."/>
      <w:lvlJc w:val="right"/>
      <w:pPr>
        <w:ind w:left="4320" w:hanging="174"/>
      </w:pPr>
    </w:lvl>
    <w:lvl w:ilvl="6">
      <w:start w:val="1"/>
      <w:numFmt w:val="decimal"/>
      <w:suff w:val="tab"/>
      <w:lvlText w:val="%7."/>
      <w:lvlJc w:val="left"/>
      <w:pPr>
        <w:ind w:left="5040" w:hanging="354"/>
      </w:pPr>
    </w:lvl>
    <w:lvl w:ilvl="7">
      <w:start w:val="1"/>
      <w:numFmt w:val="lowerLetter"/>
      <w:suff w:val="tab"/>
      <w:lvlText w:val="%8."/>
      <w:lvlJc w:val="left"/>
      <w:pPr>
        <w:ind w:left="5760" w:hanging="354"/>
      </w:pPr>
    </w:lvl>
    <w:lvl w:ilvl="8">
      <w:start w:val="1"/>
      <w:numFmt w:val="lowerRoman"/>
      <w:suff w:val="tab"/>
      <w:lvlText w:val="%9."/>
      <w:lvlJc w:val="right"/>
      <w:pPr>
        <w:ind w:left="6480" w:hanging="174"/>
      </w:pPr>
    </w:lvl>
  </w:abstractNum>
  <w:abstractNum w:abstractNumId="29">
    <w:multiLevelType w:val="hybridMultilevel"/>
    <w:lvl w:ilvl="0">
      <w:start w:val="1"/>
      <w:numFmt w:val="bullet"/>
      <w:suff w:val="tab"/>
      <w:lvlText w:val="●"/>
      <w:lvlJc w:val="left"/>
      <w:pPr>
        <w:ind w:left="720" w:hanging="354"/>
      </w:pPr>
      <w:rPr>
        <w:rFonts w:ascii="Noto Sans Symbols" w:hAnsi="Noto Sans Symbols" w:cs="Noto Sans Symbols" w:eastAsia="Noto Sans Symbols"/>
      </w:rPr>
    </w:lvl>
    <w:lvl w:ilvl="1">
      <w:start w:val="1"/>
      <w:numFmt w:val="lowerLetter"/>
      <w:suff w:val="tab"/>
      <w:lvlText w:val="%2."/>
      <w:lvlJc w:val="left"/>
      <w:pPr>
        <w:ind w:left="1440" w:hanging="354"/>
      </w:pPr>
    </w:lvl>
    <w:lvl w:ilvl="2">
      <w:start w:val="1"/>
      <w:numFmt w:val="lowerRoman"/>
      <w:suff w:val="tab"/>
      <w:lvlText w:val="%3."/>
      <w:lvlJc w:val="right"/>
      <w:pPr>
        <w:ind w:left="2160" w:hanging="174"/>
      </w:pPr>
    </w:lvl>
    <w:lvl w:ilvl="3">
      <w:start w:val="1"/>
      <w:numFmt w:val="decimal"/>
      <w:suff w:val="tab"/>
      <w:lvlText w:val="%4."/>
      <w:lvlJc w:val="left"/>
      <w:pPr>
        <w:ind w:left="2880" w:hanging="354"/>
      </w:pPr>
    </w:lvl>
    <w:lvl w:ilvl="4">
      <w:start w:val="1"/>
      <w:numFmt w:val="lowerLetter"/>
      <w:suff w:val="tab"/>
      <w:lvlText w:val="%5."/>
      <w:lvlJc w:val="left"/>
      <w:pPr>
        <w:ind w:left="3600" w:hanging="354"/>
      </w:pPr>
    </w:lvl>
    <w:lvl w:ilvl="5">
      <w:start w:val="1"/>
      <w:numFmt w:val="lowerRoman"/>
      <w:suff w:val="tab"/>
      <w:lvlText w:val="%6."/>
      <w:lvlJc w:val="right"/>
      <w:pPr>
        <w:ind w:left="4320" w:hanging="174"/>
      </w:pPr>
    </w:lvl>
    <w:lvl w:ilvl="6">
      <w:start w:val="1"/>
      <w:numFmt w:val="decimal"/>
      <w:suff w:val="tab"/>
      <w:lvlText w:val="%7."/>
      <w:lvlJc w:val="left"/>
      <w:pPr>
        <w:ind w:left="5040" w:hanging="354"/>
      </w:pPr>
    </w:lvl>
    <w:lvl w:ilvl="7">
      <w:start w:val="1"/>
      <w:numFmt w:val="lowerLetter"/>
      <w:suff w:val="tab"/>
      <w:lvlText w:val="%8."/>
      <w:lvlJc w:val="left"/>
      <w:pPr>
        <w:ind w:left="5760" w:hanging="354"/>
      </w:pPr>
    </w:lvl>
    <w:lvl w:ilvl="8">
      <w:start w:val="1"/>
      <w:numFmt w:val="lowerRoman"/>
      <w:suff w:val="tab"/>
      <w:lvlText w:val="%9."/>
      <w:lvlJc w:val="right"/>
      <w:pPr>
        <w:ind w:left="6480" w:hanging="174"/>
      </w:pPr>
    </w:lvl>
  </w:abstractNum>
  <w:abstractNum w:abstractNumId="30">
    <w:multiLevelType w:val="hybridMultilevel"/>
    <w:lvl w:ilvl="0">
      <w:start w:val="1"/>
      <w:numFmt w:val="decimal"/>
      <w:suff w:val="tab"/>
      <w:lvlText w:val="%1."/>
      <w:lvlJc w:val="left"/>
      <w:pPr>
        <w:ind w:left="1080" w:hanging="354"/>
      </w:pPr>
    </w:lvl>
    <w:lvl w:ilvl="1">
      <w:start w:val="1"/>
      <w:numFmt w:val="lowerLetter"/>
      <w:suff w:val="tab"/>
      <w:lvlText w:val="%2."/>
      <w:lvlJc w:val="left"/>
      <w:pPr>
        <w:ind w:left="1440" w:hanging="354"/>
      </w:pPr>
    </w:lvl>
    <w:lvl w:ilvl="2">
      <w:start w:val="1"/>
      <w:numFmt w:val="lowerRoman"/>
      <w:suff w:val="tab"/>
      <w:lvlText w:val="%3."/>
      <w:lvlJc w:val="right"/>
      <w:pPr>
        <w:ind w:left="2160" w:hanging="174"/>
      </w:pPr>
    </w:lvl>
    <w:lvl w:ilvl="3">
      <w:start w:val="1"/>
      <w:numFmt w:val="decimal"/>
      <w:suff w:val="tab"/>
      <w:lvlText w:val="%4."/>
      <w:lvlJc w:val="left"/>
      <w:pPr>
        <w:ind w:left="2880" w:hanging="354"/>
      </w:pPr>
    </w:lvl>
    <w:lvl w:ilvl="4">
      <w:start w:val="1"/>
      <w:numFmt w:val="lowerLetter"/>
      <w:suff w:val="tab"/>
      <w:lvlText w:val="%5."/>
      <w:lvlJc w:val="left"/>
      <w:pPr>
        <w:ind w:left="3600" w:hanging="354"/>
      </w:pPr>
    </w:lvl>
    <w:lvl w:ilvl="5">
      <w:start w:val="1"/>
      <w:numFmt w:val="lowerRoman"/>
      <w:suff w:val="tab"/>
      <w:lvlText w:val="%6."/>
      <w:lvlJc w:val="right"/>
      <w:pPr>
        <w:ind w:left="4320" w:hanging="174"/>
      </w:pPr>
    </w:lvl>
    <w:lvl w:ilvl="6">
      <w:start w:val="1"/>
      <w:numFmt w:val="decimal"/>
      <w:suff w:val="tab"/>
      <w:lvlText w:val="%7."/>
      <w:lvlJc w:val="left"/>
      <w:pPr>
        <w:ind w:left="5040" w:hanging="354"/>
      </w:pPr>
    </w:lvl>
    <w:lvl w:ilvl="7">
      <w:start w:val="1"/>
      <w:numFmt w:val="lowerLetter"/>
      <w:suff w:val="tab"/>
      <w:lvlText w:val="%8."/>
      <w:lvlJc w:val="left"/>
      <w:pPr>
        <w:ind w:left="5760" w:hanging="354"/>
      </w:pPr>
    </w:lvl>
    <w:lvl w:ilvl="8">
      <w:start w:val="1"/>
      <w:numFmt w:val="lowerRoman"/>
      <w:suff w:val="tab"/>
      <w:lvlText w:val="%9."/>
      <w:lvlJc w:val="right"/>
      <w:pPr>
        <w:ind w:left="6480" w:hanging="174"/>
      </w:pPr>
    </w:lvl>
  </w:abstractNum>
  <w:abstractNum w:abstractNumId="31">
    <w:multiLevelType w:val="hybridMultilevel"/>
    <w:lvl w:ilvl="0">
      <w:start w:val="1"/>
      <w:numFmt w:val="lowerRoman"/>
      <w:suff w:val="tab"/>
      <w:lvlText w:val="%1."/>
      <w:lvlJc w:val="right"/>
      <w:pPr>
        <w:ind w:left="720" w:hanging="354"/>
      </w:pPr>
    </w:lvl>
    <w:lvl w:ilvl="1">
      <w:start w:val="1"/>
      <w:numFmt w:val="lowerLetter"/>
      <w:suff w:val="tab"/>
      <w:lvlText w:val="%2."/>
      <w:lvlJc w:val="left"/>
      <w:pPr>
        <w:ind w:left="1080" w:hanging="354"/>
      </w:pPr>
    </w:lvl>
    <w:lvl w:ilvl="2">
      <w:start w:val="1"/>
      <w:numFmt w:val="lowerRoman"/>
      <w:suff w:val="tab"/>
      <w:lvlText w:val="%3."/>
      <w:lvlJc w:val="right"/>
      <w:pPr>
        <w:ind w:left="1800" w:hanging="174"/>
      </w:pPr>
    </w:lvl>
    <w:lvl w:ilvl="3">
      <w:start w:val="1"/>
      <w:numFmt w:val="decimal"/>
      <w:suff w:val="tab"/>
      <w:lvlText w:val="%4."/>
      <w:lvlJc w:val="left"/>
      <w:pPr>
        <w:ind w:left="2520" w:hanging="354"/>
      </w:pPr>
    </w:lvl>
    <w:lvl w:ilvl="4">
      <w:start w:val="1"/>
      <w:numFmt w:val="lowerLetter"/>
      <w:suff w:val="tab"/>
      <w:lvlText w:val="%5."/>
      <w:lvlJc w:val="left"/>
      <w:pPr>
        <w:ind w:left="3240" w:hanging="354"/>
      </w:pPr>
    </w:lvl>
    <w:lvl w:ilvl="5">
      <w:start w:val="1"/>
      <w:numFmt w:val="lowerRoman"/>
      <w:suff w:val="tab"/>
      <w:lvlText w:val="%6."/>
      <w:lvlJc w:val="right"/>
      <w:pPr>
        <w:ind w:left="3960" w:hanging="174"/>
      </w:pPr>
    </w:lvl>
    <w:lvl w:ilvl="6">
      <w:start w:val="1"/>
      <w:numFmt w:val="decimal"/>
      <w:suff w:val="tab"/>
      <w:lvlText w:val="%7."/>
      <w:lvlJc w:val="left"/>
      <w:pPr>
        <w:ind w:left="4680" w:hanging="354"/>
      </w:pPr>
    </w:lvl>
    <w:lvl w:ilvl="7">
      <w:start w:val="1"/>
      <w:numFmt w:val="lowerLetter"/>
      <w:suff w:val="tab"/>
      <w:lvlText w:val="%8."/>
      <w:lvlJc w:val="left"/>
      <w:pPr>
        <w:ind w:left="5400" w:hanging="354"/>
      </w:pPr>
    </w:lvl>
    <w:lvl w:ilvl="8">
      <w:start w:val="1"/>
      <w:numFmt w:val="lowerRoman"/>
      <w:suff w:val="tab"/>
      <w:lvlText w:val="%9."/>
      <w:lvlJc w:val="right"/>
      <w:pPr>
        <w:ind w:left="6120" w:hanging="174"/>
      </w:pPr>
    </w:lvl>
  </w:abstractNum>
  <w:abstractNum w:abstractNumId="32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4"/>
      </w:pPr>
    </w:lvl>
    <w:lvl w:ilvl="1">
      <w:start w:val="1"/>
      <w:numFmt w:val="lowerLetter"/>
      <w:suff w:val="tab"/>
      <w:lvlText w:val="%2."/>
      <w:lvlJc w:val="left"/>
      <w:pPr>
        <w:ind w:left="1440" w:hanging="354"/>
      </w:pPr>
    </w:lvl>
    <w:lvl w:ilvl="2">
      <w:start w:val="1"/>
      <w:numFmt w:val="lowerRoman"/>
      <w:suff w:val="tab"/>
      <w:lvlText w:val="%3."/>
      <w:lvlJc w:val="right"/>
      <w:pPr>
        <w:ind w:left="2160" w:hanging="174"/>
      </w:pPr>
    </w:lvl>
    <w:lvl w:ilvl="3">
      <w:start w:val="1"/>
      <w:numFmt w:val="decimal"/>
      <w:suff w:val="tab"/>
      <w:lvlText w:val="%4."/>
      <w:lvlJc w:val="left"/>
      <w:pPr>
        <w:ind w:left="2880" w:hanging="354"/>
      </w:pPr>
    </w:lvl>
    <w:lvl w:ilvl="4">
      <w:start w:val="1"/>
      <w:numFmt w:val="lowerLetter"/>
      <w:suff w:val="tab"/>
      <w:lvlText w:val="%5."/>
      <w:lvlJc w:val="left"/>
      <w:pPr>
        <w:ind w:left="3600" w:hanging="354"/>
      </w:pPr>
    </w:lvl>
    <w:lvl w:ilvl="5">
      <w:start w:val="1"/>
      <w:numFmt w:val="lowerRoman"/>
      <w:suff w:val="tab"/>
      <w:lvlText w:val="%6."/>
      <w:lvlJc w:val="right"/>
      <w:pPr>
        <w:ind w:left="4320" w:hanging="174"/>
      </w:pPr>
    </w:lvl>
    <w:lvl w:ilvl="6">
      <w:start w:val="1"/>
      <w:numFmt w:val="decimal"/>
      <w:suff w:val="tab"/>
      <w:lvlText w:val="%7."/>
      <w:lvlJc w:val="left"/>
      <w:pPr>
        <w:ind w:left="5040" w:hanging="354"/>
      </w:pPr>
    </w:lvl>
    <w:lvl w:ilvl="7">
      <w:start w:val="1"/>
      <w:numFmt w:val="lowerLetter"/>
      <w:suff w:val="tab"/>
      <w:lvlText w:val="%8."/>
      <w:lvlJc w:val="left"/>
      <w:pPr>
        <w:ind w:left="5760" w:hanging="354"/>
      </w:pPr>
    </w:lvl>
    <w:lvl w:ilvl="8">
      <w:start w:val="1"/>
      <w:numFmt w:val="lowerRoman"/>
      <w:suff w:val="tab"/>
      <w:lvlText w:val="%9."/>
      <w:lvlJc w:val="right"/>
      <w:pPr>
        <w:ind w:left="6480" w:hanging="174"/>
      </w:pPr>
    </w:lvl>
  </w:abstractNum>
  <w:abstractNum w:abstractNumId="33">
    <w:multiLevelType w:val="hybridMultilevel"/>
    <w:lvl w:ilvl="0">
      <w:start w:val="1"/>
      <w:numFmt w:val="lowerRoman"/>
      <w:suff w:val="tab"/>
      <w:lvlText w:val="%1."/>
      <w:lvlJc w:val="right"/>
      <w:pPr>
        <w:ind w:left="720" w:hanging="354"/>
      </w:pPr>
    </w:lvl>
    <w:lvl w:ilvl="1">
      <w:start w:val="1"/>
      <w:numFmt w:val="lowerLetter"/>
      <w:suff w:val="tab"/>
      <w:lvlText w:val="%2."/>
      <w:lvlJc w:val="left"/>
      <w:pPr>
        <w:ind w:left="1440" w:hanging="354"/>
      </w:pPr>
    </w:lvl>
    <w:lvl w:ilvl="2">
      <w:start w:val="1"/>
      <w:numFmt w:val="lowerRoman"/>
      <w:suff w:val="tab"/>
      <w:lvlText w:val="%3."/>
      <w:lvlJc w:val="right"/>
      <w:pPr>
        <w:ind w:left="2160" w:hanging="174"/>
      </w:pPr>
    </w:lvl>
    <w:lvl w:ilvl="3">
      <w:start w:val="1"/>
      <w:numFmt w:val="decimal"/>
      <w:suff w:val="tab"/>
      <w:lvlText w:val="%4."/>
      <w:lvlJc w:val="left"/>
      <w:pPr>
        <w:ind w:left="2880" w:hanging="354"/>
      </w:pPr>
    </w:lvl>
    <w:lvl w:ilvl="4">
      <w:start w:val="1"/>
      <w:numFmt w:val="lowerLetter"/>
      <w:suff w:val="tab"/>
      <w:lvlText w:val="%5."/>
      <w:lvlJc w:val="left"/>
      <w:pPr>
        <w:ind w:left="3600" w:hanging="354"/>
      </w:pPr>
    </w:lvl>
    <w:lvl w:ilvl="5">
      <w:start w:val="1"/>
      <w:numFmt w:val="lowerRoman"/>
      <w:suff w:val="tab"/>
      <w:lvlText w:val="%6."/>
      <w:lvlJc w:val="right"/>
      <w:pPr>
        <w:ind w:left="4320" w:hanging="174"/>
      </w:pPr>
    </w:lvl>
    <w:lvl w:ilvl="6">
      <w:start w:val="1"/>
      <w:numFmt w:val="decimal"/>
      <w:suff w:val="tab"/>
      <w:lvlText w:val="%7."/>
      <w:lvlJc w:val="left"/>
      <w:pPr>
        <w:ind w:left="5040" w:hanging="354"/>
      </w:pPr>
    </w:lvl>
    <w:lvl w:ilvl="7">
      <w:start w:val="1"/>
      <w:numFmt w:val="lowerLetter"/>
      <w:suff w:val="tab"/>
      <w:lvlText w:val="%8."/>
      <w:lvlJc w:val="left"/>
      <w:pPr>
        <w:ind w:left="5760" w:hanging="354"/>
      </w:pPr>
    </w:lvl>
    <w:lvl w:ilvl="8">
      <w:start w:val="1"/>
      <w:numFmt w:val="lowerRoman"/>
      <w:suff w:val="tab"/>
      <w:lvlText w:val="%9."/>
      <w:lvlJc w:val="right"/>
      <w:pPr>
        <w:ind w:left="6480" w:hanging="174"/>
      </w:pPr>
    </w:lvl>
  </w:abstractNum>
  <w:abstractNum w:abstractNumId="34">
    <w:multiLevelType w:val="hybridMultilevel"/>
    <w:lvl w:ilvl="0">
      <w:start w:val="11"/>
      <w:numFmt w:val="lowerRoman"/>
      <w:suff w:val="tab"/>
      <w:lvlText w:val="%1."/>
      <w:lvlJc w:val="left"/>
      <w:pPr>
        <w:ind w:left="1080" w:hanging="717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57"/>
      </w:pPr>
    </w:lvl>
    <w:lvl w:ilvl="2">
      <w:start w:val="1"/>
      <w:numFmt w:val="lowerRoman"/>
      <w:suff w:val="tab"/>
      <w:lvlText w:val="%3."/>
      <w:lvlJc w:val="right"/>
      <w:pPr>
        <w:ind w:left="2160" w:hanging="177"/>
      </w:pPr>
    </w:lvl>
    <w:lvl w:ilvl="3">
      <w:start w:val="1"/>
      <w:numFmt w:val="decimal"/>
      <w:suff w:val="tab"/>
      <w:lvlText w:val="%4."/>
      <w:lvlJc w:val="left"/>
      <w:pPr>
        <w:ind w:left="2880" w:hanging="357"/>
      </w:pPr>
    </w:lvl>
    <w:lvl w:ilvl="4">
      <w:start w:val="1"/>
      <w:numFmt w:val="lowerLetter"/>
      <w:suff w:val="tab"/>
      <w:lvlText w:val="%5."/>
      <w:lvlJc w:val="left"/>
      <w:pPr>
        <w:ind w:left="3600" w:hanging="357"/>
      </w:pPr>
    </w:lvl>
    <w:lvl w:ilvl="5">
      <w:start w:val="1"/>
      <w:numFmt w:val="lowerRoman"/>
      <w:suff w:val="tab"/>
      <w:lvlText w:val="%6."/>
      <w:lvlJc w:val="right"/>
      <w:pPr>
        <w:ind w:left="4320" w:hanging="177"/>
      </w:pPr>
    </w:lvl>
    <w:lvl w:ilvl="6">
      <w:start w:val="1"/>
      <w:numFmt w:val="decimal"/>
      <w:suff w:val="tab"/>
      <w:lvlText w:val="%7."/>
      <w:lvlJc w:val="left"/>
      <w:pPr>
        <w:ind w:left="5040" w:hanging="357"/>
      </w:pPr>
    </w:lvl>
    <w:lvl w:ilvl="7">
      <w:start w:val="1"/>
      <w:numFmt w:val="lowerLetter"/>
      <w:suff w:val="tab"/>
      <w:lvlText w:val="%8."/>
      <w:lvlJc w:val="left"/>
      <w:pPr>
        <w:ind w:left="5760" w:hanging="357"/>
      </w:pPr>
    </w:lvl>
    <w:lvl w:ilvl="8">
      <w:start w:val="1"/>
      <w:numFmt w:val="lowerRoman"/>
      <w:suff w:val="tab"/>
      <w:lvlText w:val="%9."/>
      <w:lvlJc w:val="right"/>
      <w:pPr>
        <w:ind w:left="6480" w:hanging="177"/>
      </w:pPr>
    </w:lvl>
  </w:abstractNum>
  <w:num w:numId="1">
    <w:abstractNumId w:val="14"/>
  </w:num>
  <w:num w:numId="2">
    <w:abstractNumId w:val="2"/>
  </w:num>
  <w:num w:numId="3">
    <w:abstractNumId w:val="29"/>
  </w:num>
  <w:num w:numId="4">
    <w:abstractNumId w:val="5"/>
  </w:num>
  <w:num w:numId="5">
    <w:abstractNumId w:val="32"/>
  </w:num>
  <w:num w:numId="6">
    <w:abstractNumId w:val="8"/>
  </w:num>
  <w:num w:numId="7">
    <w:abstractNumId w:val="22"/>
  </w:num>
  <w:num w:numId="8">
    <w:abstractNumId w:val="24"/>
  </w:num>
  <w:num w:numId="9">
    <w:abstractNumId w:val="0"/>
  </w:num>
  <w:num w:numId="10">
    <w:abstractNumId w:val="26"/>
  </w:num>
  <w:num w:numId="11">
    <w:abstractNumId w:val="19"/>
  </w:num>
  <w:num w:numId="12">
    <w:abstractNumId w:val="20"/>
  </w:num>
  <w:num w:numId="13">
    <w:abstractNumId w:val="16"/>
  </w:num>
  <w:num w:numId="14">
    <w:abstractNumId w:val="23"/>
  </w:num>
  <w:num w:numId="15">
    <w:abstractNumId w:val="31"/>
  </w:num>
  <w:num w:numId="16">
    <w:abstractNumId w:val="30"/>
  </w:num>
  <w:num w:numId="17">
    <w:abstractNumId w:val="17"/>
  </w:num>
  <w:num w:numId="18">
    <w:abstractNumId w:val="27"/>
  </w:num>
  <w:num w:numId="19">
    <w:abstractNumId w:val="11"/>
  </w:num>
  <w:num w:numId="20">
    <w:abstractNumId w:val="4"/>
  </w:num>
  <w:num w:numId="21">
    <w:abstractNumId w:val="6"/>
  </w:num>
  <w:num w:numId="22">
    <w:abstractNumId w:val="3"/>
  </w:num>
  <w:num w:numId="23">
    <w:abstractNumId w:val="28"/>
  </w:num>
  <w:num w:numId="24">
    <w:abstractNumId w:val="15"/>
  </w:num>
  <w:num w:numId="25">
    <w:abstractNumId w:val="13"/>
  </w:num>
  <w:num w:numId="26">
    <w:abstractNumId w:val="33"/>
  </w:num>
  <w:num w:numId="27">
    <w:abstractNumId w:val="9"/>
  </w:num>
  <w:num w:numId="28">
    <w:abstractNumId w:val="21"/>
  </w:num>
  <w:num w:numId="29">
    <w:abstractNumId w:val="10"/>
    <w:lvlOverride w:ilvl="0">
      <w:lvl w:ilvl="0">
        <w:start w:val="1"/>
        <w:numFmt w:val="lowerRoman"/>
        <w:suff w:val="tab"/>
        <w:lvlText w:val="%1."/>
        <w:lvlJc w:val="right"/>
        <w:pPr/>
      </w:lvl>
    </w:lvlOverride>
  </w:num>
  <w:num w:numId="30">
    <w:abstractNumId w:val="1"/>
  </w:num>
  <w:num w:numId="31">
    <w:abstractNumId w:val="34"/>
  </w:num>
  <w:num w:numId="32">
    <w:abstractNumId w:val="12"/>
  </w:num>
  <w:num w:numId="33">
    <w:abstractNumId w:val="18"/>
  </w:num>
  <w:num w:numId="34">
    <w:abstractNumId w:val="25"/>
  </w:num>
  <w:num w:numId="35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eeks">
    <w15:presenceInfo w15:providerId="Teamlab" w15:userId="uid-1737568887129"/>
  </w15:person>
</w15:people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cs="Arial" w:eastAsia="Arial" w:hint="default"/>
        <w:color w:val="auto"/>
        <w:spacing w:val="0"/>
        <w:position w:val="0"/>
        <w:sz w:val="22"/>
        <w:szCs w:val="22"/>
        <w:lang w:val="es-CO" w:bidi="ar-SA" w:eastAsia="pt-BR"/>
      </w:rPr>
    </w:rPrDefault>
    <w:pPrDefault>
      <w:pPr>
        <w:ind w:left="0" w:right="0" w:hanging="0"/>
        <w:jc w:val="left"/>
        <w:spacing w:lineRule="auto" w:line="276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254" w:default="1">
    <w:name w:val="Normal"/>
    <w:qFormat/>
  </w:style>
  <w:style w:type="paragraph" w:styleId="255">
    <w:name w:val="Heading 1"/>
    <w:basedOn w:val="254"/>
    <w:next w:val="254"/>
    <w:link w:val="280"/>
    <w:qFormat/>
    <w:uiPriority w:val="9"/>
    <w:rPr>
      <w:rFonts w:ascii="Calibri" w:hAnsi="Calibri" w:cs="Calibri" w:eastAsia="Inter"/>
      <w:b/>
      <w:sz w:val="34"/>
      <w:szCs w:val="30"/>
    </w:rPr>
    <w:pPr>
      <w:jc w:val="both"/>
      <w:keepLines/>
      <w:keepNext/>
      <w:spacing w:lineRule="auto" w:line="240" w:before="400"/>
      <w:shd w:val="clear" w:color="auto" w:fill="FFFFFF"/>
      <w:pBdr>
        <w:left w:val="none" w:color="E3E3E3" w:sz="0" w:space="0"/>
        <w:top w:val="none" w:color="E3E3E3" w:sz="0" w:space="0"/>
        <w:right w:val="none" w:color="E3E3E3" w:sz="0" w:space="0"/>
        <w:bottom w:val="none" w:color="E3E3E3" w:sz="0" w:space="0"/>
        <w:between w:val="none" w:color="E3E3E3" w:sz="0" w:space="0"/>
      </w:pBdr>
      <w:outlineLvl w:val="0"/>
    </w:pPr>
  </w:style>
  <w:style w:type="paragraph" w:styleId="256">
    <w:name w:val="Heading 2"/>
    <w:basedOn w:val="254"/>
    <w:next w:val="254"/>
    <w:link w:val="281"/>
    <w:qFormat/>
    <w:uiPriority w:val="9"/>
    <w:unhideWhenUsed/>
    <w:rPr>
      <w:rFonts w:ascii="Calibri" w:hAnsi="Calibri"/>
      <w:b/>
      <w:sz w:val="32"/>
      <w:szCs w:val="32"/>
    </w:rPr>
    <w:pPr>
      <w:numPr>
        <w:numId w:val="6"/>
      </w:numPr>
      <w:ind w:left="714" w:hanging="351"/>
      <w:keepLines/>
      <w:keepNext/>
      <w:spacing w:after="240" w:before="360"/>
      <w:outlineLvl w:val="1"/>
    </w:pPr>
  </w:style>
  <w:style w:type="paragraph" w:styleId="257">
    <w:name w:val="Heading 3"/>
    <w:basedOn w:val="254"/>
    <w:next w:val="254"/>
    <w:link w:val="282"/>
    <w:qFormat/>
    <w:uiPriority w:val="9"/>
    <w:semiHidden/>
    <w:unhideWhenUsed/>
    <w:rPr>
      <w:color w:val="434343"/>
      <w:sz w:val="28"/>
      <w:szCs w:val="28"/>
    </w:rPr>
    <w:pPr>
      <w:keepLines/>
      <w:keepNext/>
      <w:spacing w:after="80" w:before="320"/>
      <w:outlineLvl w:val="2"/>
    </w:pPr>
  </w:style>
  <w:style w:type="paragraph" w:styleId="258">
    <w:name w:val="Heading 4"/>
    <w:basedOn w:val="254"/>
    <w:next w:val="254"/>
    <w:link w:val="283"/>
    <w:qFormat/>
    <w:uiPriority w:val="9"/>
    <w:semiHidden/>
    <w:unhideWhenUsed/>
    <w:rPr>
      <w:color w:val="666666"/>
      <w:sz w:val="24"/>
      <w:szCs w:val="24"/>
    </w:rPr>
    <w:pPr>
      <w:keepLines/>
      <w:keepNext/>
      <w:spacing w:after="80" w:before="280"/>
      <w:outlineLvl w:val="3"/>
    </w:pPr>
  </w:style>
  <w:style w:type="paragraph" w:styleId="259">
    <w:name w:val="Heading 5"/>
    <w:basedOn w:val="254"/>
    <w:next w:val="254"/>
    <w:link w:val="284"/>
    <w:qFormat/>
    <w:uiPriority w:val="9"/>
    <w:semiHidden/>
    <w:unhideWhenUsed/>
    <w:rPr>
      <w:color w:val="666666"/>
    </w:rPr>
    <w:pPr>
      <w:keepLines/>
      <w:keepNext/>
      <w:spacing w:after="80" w:before="240"/>
      <w:outlineLvl w:val="4"/>
    </w:pPr>
  </w:style>
  <w:style w:type="paragraph" w:styleId="260">
    <w:name w:val="Heading 6"/>
    <w:basedOn w:val="254"/>
    <w:next w:val="254"/>
    <w:link w:val="285"/>
    <w:qFormat/>
    <w:uiPriority w:val="9"/>
    <w:semiHidden/>
    <w:unhideWhenUsed/>
    <w:rPr>
      <w:i/>
      <w:color w:val="666666"/>
    </w:rPr>
    <w:pPr>
      <w:keepLines/>
      <w:keepNext/>
      <w:spacing w:after="80" w:before="240"/>
      <w:outlineLvl w:val="5"/>
    </w:pPr>
  </w:style>
  <w:style w:type="paragraph" w:styleId="261">
    <w:name w:val="Heading 7"/>
    <w:basedOn w:val="254"/>
    <w:next w:val="254"/>
    <w:link w:val="286"/>
    <w:qFormat/>
    <w:uiPriority w:val="9"/>
    <w:unhideWhenUsed/>
    <w:rPr>
      <w:b/>
      <w:bCs/>
      <w:i/>
      <w:iCs/>
    </w:rPr>
    <w:pPr>
      <w:keepLines/>
      <w:keepNext/>
      <w:spacing w:after="200" w:before="320"/>
      <w:outlineLvl w:val="6"/>
    </w:pPr>
  </w:style>
  <w:style w:type="paragraph" w:styleId="262">
    <w:name w:val="Heading 8"/>
    <w:basedOn w:val="254"/>
    <w:next w:val="254"/>
    <w:link w:val="287"/>
    <w:qFormat/>
    <w:uiPriority w:val="9"/>
    <w:unhideWhenUsed/>
    <w:rPr>
      <w:i/>
      <w:iCs/>
    </w:rPr>
    <w:pPr>
      <w:keepLines/>
      <w:keepNext/>
      <w:spacing w:after="200" w:before="320"/>
      <w:outlineLvl w:val="7"/>
    </w:pPr>
  </w:style>
  <w:style w:type="paragraph" w:styleId="263">
    <w:name w:val="Heading 9"/>
    <w:basedOn w:val="254"/>
    <w:next w:val="254"/>
    <w:link w:val="288"/>
    <w:qFormat/>
    <w:uiPriority w:val="9"/>
    <w:unhideWhenUsed/>
    <w:rPr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64" w:default="1">
    <w:name w:val="Default Paragraph Font"/>
    <w:uiPriority w:val="1"/>
    <w:semiHidden/>
    <w:unhideWhenUsed/>
  </w:style>
  <w:style w:type="table" w:styleId="26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266" w:default="1">
    <w:name w:val="No List"/>
    <w:uiPriority w:val="99"/>
    <w:semiHidden/>
    <w:unhideWhenUsed/>
  </w:style>
  <w:style w:type="character" w:styleId="267" w:customStyle="1">
    <w:name w:val="Heading 1 Char"/>
    <w:basedOn w:val="264"/>
    <w:uiPriority w:val="9"/>
    <w:rPr>
      <w:rFonts w:ascii="Arial" w:hAnsi="Arial" w:cs="Arial" w:eastAsia="Arial"/>
      <w:sz w:val="40"/>
      <w:szCs w:val="40"/>
    </w:rPr>
  </w:style>
  <w:style w:type="character" w:styleId="268" w:customStyle="1">
    <w:name w:val="Heading 2 Char"/>
    <w:basedOn w:val="264"/>
    <w:uiPriority w:val="9"/>
    <w:rPr>
      <w:rFonts w:ascii="Arial" w:hAnsi="Arial" w:cs="Arial" w:eastAsia="Arial"/>
      <w:sz w:val="34"/>
    </w:rPr>
  </w:style>
  <w:style w:type="character" w:styleId="269" w:customStyle="1">
    <w:name w:val="Heading 3 Char"/>
    <w:basedOn w:val="264"/>
    <w:uiPriority w:val="9"/>
    <w:rPr>
      <w:rFonts w:ascii="Arial" w:hAnsi="Arial" w:cs="Arial" w:eastAsia="Arial"/>
      <w:sz w:val="30"/>
      <w:szCs w:val="30"/>
    </w:rPr>
  </w:style>
  <w:style w:type="character" w:styleId="270" w:customStyle="1">
    <w:name w:val="Heading 4 Char"/>
    <w:basedOn w:val="264"/>
    <w:uiPriority w:val="9"/>
    <w:rPr>
      <w:rFonts w:ascii="Arial" w:hAnsi="Arial" w:cs="Arial" w:eastAsia="Arial"/>
      <w:b/>
      <w:bCs/>
      <w:sz w:val="26"/>
      <w:szCs w:val="26"/>
    </w:rPr>
  </w:style>
  <w:style w:type="character" w:styleId="271" w:customStyle="1">
    <w:name w:val="Heading 5 Char"/>
    <w:basedOn w:val="264"/>
    <w:uiPriority w:val="9"/>
    <w:rPr>
      <w:rFonts w:ascii="Arial" w:hAnsi="Arial" w:cs="Arial" w:eastAsia="Arial"/>
      <w:b/>
      <w:bCs/>
      <w:sz w:val="24"/>
      <w:szCs w:val="24"/>
    </w:rPr>
  </w:style>
  <w:style w:type="character" w:styleId="272" w:customStyle="1">
    <w:name w:val="Heading 6 Char"/>
    <w:basedOn w:val="264"/>
    <w:uiPriority w:val="9"/>
    <w:rPr>
      <w:rFonts w:ascii="Arial" w:hAnsi="Arial" w:cs="Arial" w:eastAsia="Arial"/>
      <w:b/>
      <w:bCs/>
      <w:sz w:val="22"/>
      <w:szCs w:val="22"/>
    </w:rPr>
  </w:style>
  <w:style w:type="character" w:styleId="273" w:customStyle="1">
    <w:name w:val="Heading 7 Char"/>
    <w:basedOn w:val="26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274" w:customStyle="1">
    <w:name w:val="Heading 8 Char"/>
    <w:basedOn w:val="264"/>
    <w:uiPriority w:val="9"/>
    <w:rPr>
      <w:rFonts w:ascii="Arial" w:hAnsi="Arial" w:cs="Arial" w:eastAsia="Arial"/>
      <w:i/>
      <w:iCs/>
      <w:sz w:val="22"/>
      <w:szCs w:val="22"/>
    </w:rPr>
  </w:style>
  <w:style w:type="character" w:styleId="275" w:customStyle="1">
    <w:name w:val="Heading 9 Char"/>
    <w:basedOn w:val="264"/>
    <w:uiPriority w:val="9"/>
    <w:rPr>
      <w:rFonts w:ascii="Arial" w:hAnsi="Arial" w:cs="Arial" w:eastAsia="Arial"/>
      <w:i/>
      <w:iCs/>
      <w:sz w:val="21"/>
      <w:szCs w:val="21"/>
    </w:rPr>
  </w:style>
  <w:style w:type="character" w:styleId="276" w:customStyle="1">
    <w:name w:val="Title Char"/>
    <w:basedOn w:val="264"/>
    <w:uiPriority w:val="10"/>
    <w:rPr>
      <w:sz w:val="48"/>
      <w:szCs w:val="48"/>
    </w:rPr>
  </w:style>
  <w:style w:type="character" w:styleId="277" w:customStyle="1">
    <w:name w:val="Subtitle Char"/>
    <w:basedOn w:val="264"/>
    <w:uiPriority w:val="11"/>
    <w:rPr>
      <w:sz w:val="24"/>
      <w:szCs w:val="24"/>
    </w:rPr>
  </w:style>
  <w:style w:type="character" w:styleId="278" w:customStyle="1">
    <w:name w:val="Quote Char"/>
    <w:uiPriority w:val="29"/>
    <w:rPr>
      <w:i/>
    </w:rPr>
  </w:style>
  <w:style w:type="character" w:styleId="279" w:customStyle="1">
    <w:name w:val="Intense Quote Char"/>
    <w:uiPriority w:val="30"/>
    <w:rPr>
      <w:i/>
    </w:rPr>
  </w:style>
  <w:style w:type="character" w:styleId="280" w:customStyle="1">
    <w:name w:val="Título 1 Car"/>
    <w:basedOn w:val="264"/>
    <w:link w:val="255"/>
    <w:uiPriority w:val="9"/>
    <w:rPr>
      <w:rFonts w:ascii="Arial" w:hAnsi="Arial" w:cs="Arial" w:eastAsia="Arial"/>
      <w:sz w:val="40"/>
      <w:szCs w:val="40"/>
    </w:rPr>
  </w:style>
  <w:style w:type="character" w:styleId="281" w:customStyle="1">
    <w:name w:val="Título 2 Car"/>
    <w:basedOn w:val="264"/>
    <w:link w:val="256"/>
    <w:uiPriority w:val="9"/>
    <w:rPr>
      <w:rFonts w:ascii="Arial" w:hAnsi="Arial" w:cs="Arial" w:eastAsia="Arial"/>
      <w:sz w:val="34"/>
    </w:rPr>
  </w:style>
  <w:style w:type="character" w:styleId="282" w:customStyle="1">
    <w:name w:val="Título 3 Car"/>
    <w:basedOn w:val="264"/>
    <w:link w:val="257"/>
    <w:uiPriority w:val="9"/>
    <w:rPr>
      <w:rFonts w:ascii="Arial" w:hAnsi="Arial" w:cs="Arial" w:eastAsia="Arial"/>
      <w:sz w:val="30"/>
      <w:szCs w:val="30"/>
    </w:rPr>
  </w:style>
  <w:style w:type="character" w:styleId="283" w:customStyle="1">
    <w:name w:val="Título 4 Car"/>
    <w:basedOn w:val="264"/>
    <w:link w:val="258"/>
    <w:uiPriority w:val="9"/>
    <w:rPr>
      <w:rFonts w:ascii="Arial" w:hAnsi="Arial" w:cs="Arial" w:eastAsia="Arial"/>
      <w:b/>
      <w:bCs/>
      <w:sz w:val="26"/>
      <w:szCs w:val="26"/>
    </w:rPr>
  </w:style>
  <w:style w:type="character" w:styleId="284" w:customStyle="1">
    <w:name w:val="Título 5 Car"/>
    <w:basedOn w:val="264"/>
    <w:link w:val="259"/>
    <w:uiPriority w:val="9"/>
    <w:rPr>
      <w:rFonts w:ascii="Arial" w:hAnsi="Arial" w:cs="Arial" w:eastAsia="Arial"/>
      <w:b/>
      <w:bCs/>
      <w:sz w:val="24"/>
      <w:szCs w:val="24"/>
    </w:rPr>
  </w:style>
  <w:style w:type="character" w:styleId="285" w:customStyle="1">
    <w:name w:val="Título 6 Car"/>
    <w:basedOn w:val="264"/>
    <w:link w:val="260"/>
    <w:uiPriority w:val="9"/>
    <w:rPr>
      <w:rFonts w:ascii="Arial" w:hAnsi="Arial" w:cs="Arial" w:eastAsia="Arial"/>
      <w:b/>
      <w:bCs/>
      <w:sz w:val="22"/>
      <w:szCs w:val="22"/>
    </w:rPr>
  </w:style>
  <w:style w:type="character" w:styleId="286" w:customStyle="1">
    <w:name w:val="Título 7 Car"/>
    <w:basedOn w:val="264"/>
    <w:link w:val="26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287" w:customStyle="1">
    <w:name w:val="Título 8 Car"/>
    <w:basedOn w:val="264"/>
    <w:link w:val="262"/>
    <w:uiPriority w:val="9"/>
    <w:rPr>
      <w:rFonts w:ascii="Arial" w:hAnsi="Arial" w:cs="Arial" w:eastAsia="Arial"/>
      <w:i/>
      <w:iCs/>
      <w:sz w:val="22"/>
      <w:szCs w:val="22"/>
    </w:rPr>
  </w:style>
  <w:style w:type="character" w:styleId="288" w:customStyle="1">
    <w:name w:val="Título 9 Car"/>
    <w:basedOn w:val="264"/>
    <w:link w:val="263"/>
    <w:uiPriority w:val="9"/>
    <w:rPr>
      <w:rFonts w:ascii="Arial" w:hAnsi="Arial" w:cs="Arial" w:eastAsia="Arial"/>
      <w:i/>
      <w:iCs/>
      <w:sz w:val="21"/>
      <w:szCs w:val="21"/>
    </w:rPr>
  </w:style>
  <w:style w:type="paragraph" w:styleId="289">
    <w:name w:val="No Spacing"/>
    <w:qFormat/>
    <w:uiPriority w:val="1"/>
    <w:pPr>
      <w:spacing w:lineRule="auto" w:line="240"/>
    </w:pPr>
  </w:style>
  <w:style w:type="character" w:styleId="290" w:customStyle="1">
    <w:name w:val="Título Car"/>
    <w:basedOn w:val="264"/>
    <w:link w:val="331"/>
    <w:uiPriority w:val="10"/>
    <w:rPr>
      <w:sz w:val="48"/>
      <w:szCs w:val="48"/>
    </w:rPr>
  </w:style>
  <w:style w:type="character" w:styleId="291" w:customStyle="1">
    <w:name w:val="Subtítulo Car"/>
    <w:basedOn w:val="264"/>
    <w:link w:val="334"/>
    <w:uiPriority w:val="11"/>
    <w:rPr>
      <w:sz w:val="24"/>
      <w:szCs w:val="24"/>
    </w:rPr>
  </w:style>
  <w:style w:type="paragraph" w:styleId="292">
    <w:name w:val="Quote"/>
    <w:basedOn w:val="254"/>
    <w:next w:val="254"/>
    <w:link w:val="293"/>
    <w:qFormat/>
    <w:uiPriority w:val="29"/>
    <w:rPr>
      <w:i/>
    </w:rPr>
    <w:pPr>
      <w:ind w:left="720" w:right="720"/>
    </w:pPr>
  </w:style>
  <w:style w:type="character" w:styleId="293" w:customStyle="1">
    <w:name w:val="Cita Car"/>
    <w:link w:val="292"/>
    <w:uiPriority w:val="29"/>
    <w:rPr>
      <w:i/>
    </w:rPr>
  </w:style>
  <w:style w:type="paragraph" w:styleId="294">
    <w:name w:val="Intense Quote"/>
    <w:basedOn w:val="254"/>
    <w:next w:val="254"/>
    <w:link w:val="295"/>
    <w:qFormat/>
    <w:uiPriority w:val="30"/>
    <w:rPr>
      <w:i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295" w:customStyle="1">
    <w:name w:val="Cita destacada Car"/>
    <w:link w:val="294"/>
    <w:uiPriority w:val="30"/>
    <w:rPr>
      <w:i/>
    </w:rPr>
  </w:style>
  <w:style w:type="character" w:styleId="296" w:customStyle="1">
    <w:name w:val="Header Char"/>
    <w:basedOn w:val="264"/>
    <w:uiPriority w:val="99"/>
  </w:style>
  <w:style w:type="character" w:styleId="297" w:customStyle="1">
    <w:name w:val="Footer Char"/>
    <w:basedOn w:val="264"/>
    <w:uiPriority w:val="99"/>
  </w:style>
  <w:style w:type="table" w:styleId="298" w:customStyle="1">
    <w:name w:val="Lined"/>
    <w:basedOn w:val="265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299" w:customStyle="1">
    <w:name w:val="Lined - Accent 1"/>
    <w:basedOn w:val="265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300" w:customStyle="1">
    <w:name w:val="Lined - Accent 2"/>
    <w:basedOn w:val="265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301" w:customStyle="1">
    <w:name w:val="Lined - Accent 3"/>
    <w:basedOn w:val="265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302" w:customStyle="1">
    <w:name w:val="Lined - Accent 4"/>
    <w:basedOn w:val="265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303" w:customStyle="1">
    <w:name w:val="Lined - Accent 5"/>
    <w:basedOn w:val="265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304" w:customStyle="1">
    <w:name w:val="Lined - Accent 6"/>
    <w:basedOn w:val="265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305" w:customStyle="1">
    <w:name w:val="Bordered"/>
    <w:basedOn w:val="265"/>
    <w:uiPriority w:val="99"/>
    <w:pPr>
      <w:spacing w:lineRule="auto" w:line="240"/>
    </w:pPr>
    <w:tblPr>
      <w:tblStyleRowBandSize w:val="1"/>
      <w:tblStyleColBandSize w:val="1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306" w:customStyle="1">
    <w:name w:val="Bordered - Accent 1"/>
    <w:basedOn w:val="265"/>
    <w:uiPriority w:val="99"/>
    <w:pPr>
      <w:spacing w:lineRule="auto" w:line="240"/>
    </w:pPr>
    <w:tblPr>
      <w:tblStyleRowBandSize w:val="1"/>
      <w:tblStyleColBandSize w:val="1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307" w:customStyle="1">
    <w:name w:val="Bordered - Accent 2"/>
    <w:basedOn w:val="265"/>
    <w:uiPriority w:val="99"/>
    <w:pPr>
      <w:spacing w:lineRule="auto" w:line="240"/>
    </w:pPr>
    <w:tblPr>
      <w:tblStyleRowBandSize w:val="1"/>
      <w:tblStyleColBandSize w:val="1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308" w:customStyle="1">
    <w:name w:val="Bordered - Accent 3"/>
    <w:basedOn w:val="265"/>
    <w:uiPriority w:val="99"/>
    <w:pPr>
      <w:spacing w:lineRule="auto" w:line="240"/>
    </w:pPr>
    <w:tblPr>
      <w:tblStyleRowBandSize w:val="1"/>
      <w:tblStyleColBandSize w:val="1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309" w:customStyle="1">
    <w:name w:val="Bordered - Accent 4"/>
    <w:basedOn w:val="265"/>
    <w:uiPriority w:val="99"/>
    <w:pPr>
      <w:spacing w:lineRule="auto" w:line="240"/>
    </w:pPr>
    <w:tblPr>
      <w:tblStyleRowBandSize w:val="1"/>
      <w:tblStyleColBandSize w:val="1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310" w:customStyle="1">
    <w:name w:val="Bordered - Accent 5"/>
    <w:basedOn w:val="265"/>
    <w:uiPriority w:val="99"/>
    <w:pPr>
      <w:spacing w:lineRule="auto" w:line="240"/>
    </w:pPr>
    <w:tblPr>
      <w:tblStyleRowBandSize w:val="1"/>
      <w:tblStyleColBandSize w:val="1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311" w:customStyle="1">
    <w:name w:val="Bordered - Accent 6"/>
    <w:basedOn w:val="265"/>
    <w:uiPriority w:val="99"/>
    <w:pPr>
      <w:spacing w:lineRule="auto" w:line="240"/>
    </w:pPr>
    <w:tblPr>
      <w:tblStyleRowBandSize w:val="1"/>
      <w:tblStyleColBandSize w:val="1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312" w:customStyle="1">
    <w:name w:val="Bordered &amp; Lined"/>
    <w:basedOn w:val="265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313" w:customStyle="1">
    <w:name w:val="Bordered &amp; Lined - Accent 1"/>
    <w:basedOn w:val="265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314" w:customStyle="1">
    <w:name w:val="Bordered &amp; Lined - Accent 2"/>
    <w:basedOn w:val="265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315" w:customStyle="1">
    <w:name w:val="Bordered &amp; Lined - Accent 3"/>
    <w:basedOn w:val="265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316" w:customStyle="1">
    <w:name w:val="Bordered &amp; Lined - Accent 4"/>
    <w:basedOn w:val="265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317" w:customStyle="1">
    <w:name w:val="Bordered &amp; Lined - Accent 5"/>
    <w:basedOn w:val="265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318" w:customStyle="1">
    <w:name w:val="Bordered &amp; Lined - Accent 6"/>
    <w:basedOn w:val="265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character" w:styleId="319" w:customStyle="1">
    <w:name w:val="Footnote Text Char"/>
    <w:uiPriority w:val="99"/>
    <w:rPr>
      <w:sz w:val="18"/>
    </w:rPr>
  </w:style>
  <w:style w:type="paragraph" w:styleId="320">
    <w:name w:val="toc 1"/>
    <w:basedOn w:val="254"/>
    <w:next w:val="254"/>
    <w:uiPriority w:val="39"/>
    <w:unhideWhenUsed/>
    <w:pPr>
      <w:spacing w:after="57"/>
    </w:pPr>
  </w:style>
  <w:style w:type="paragraph" w:styleId="321">
    <w:name w:val="toc 2"/>
    <w:basedOn w:val="254"/>
    <w:next w:val="254"/>
    <w:uiPriority w:val="39"/>
    <w:unhideWhenUsed/>
    <w:pPr>
      <w:ind w:left="283"/>
      <w:spacing w:after="57"/>
    </w:pPr>
  </w:style>
  <w:style w:type="paragraph" w:styleId="322">
    <w:name w:val="toc 3"/>
    <w:basedOn w:val="254"/>
    <w:next w:val="254"/>
    <w:uiPriority w:val="39"/>
    <w:unhideWhenUsed/>
    <w:pPr>
      <w:ind w:left="567"/>
      <w:spacing w:after="57"/>
    </w:pPr>
  </w:style>
  <w:style w:type="paragraph" w:styleId="323">
    <w:name w:val="toc 4"/>
    <w:basedOn w:val="254"/>
    <w:next w:val="254"/>
    <w:uiPriority w:val="39"/>
    <w:unhideWhenUsed/>
    <w:pPr>
      <w:ind w:left="850"/>
      <w:spacing w:after="57"/>
    </w:pPr>
  </w:style>
  <w:style w:type="paragraph" w:styleId="324">
    <w:name w:val="toc 5"/>
    <w:basedOn w:val="254"/>
    <w:next w:val="254"/>
    <w:uiPriority w:val="39"/>
    <w:unhideWhenUsed/>
    <w:pPr>
      <w:ind w:left="1134"/>
      <w:spacing w:after="57"/>
    </w:pPr>
  </w:style>
  <w:style w:type="paragraph" w:styleId="325">
    <w:name w:val="toc 6"/>
    <w:basedOn w:val="254"/>
    <w:next w:val="254"/>
    <w:uiPriority w:val="39"/>
    <w:unhideWhenUsed/>
    <w:pPr>
      <w:ind w:left="1417"/>
      <w:spacing w:after="57"/>
    </w:pPr>
  </w:style>
  <w:style w:type="paragraph" w:styleId="326">
    <w:name w:val="toc 7"/>
    <w:basedOn w:val="254"/>
    <w:next w:val="254"/>
    <w:uiPriority w:val="39"/>
    <w:unhideWhenUsed/>
    <w:pPr>
      <w:ind w:left="1701"/>
      <w:spacing w:after="57"/>
    </w:pPr>
  </w:style>
  <w:style w:type="paragraph" w:styleId="327">
    <w:name w:val="toc 8"/>
    <w:basedOn w:val="254"/>
    <w:next w:val="254"/>
    <w:uiPriority w:val="39"/>
    <w:unhideWhenUsed/>
    <w:pPr>
      <w:ind w:left="1984"/>
      <w:spacing w:after="57"/>
    </w:pPr>
  </w:style>
  <w:style w:type="paragraph" w:styleId="328">
    <w:name w:val="toc 9"/>
    <w:basedOn w:val="254"/>
    <w:next w:val="254"/>
    <w:uiPriority w:val="39"/>
    <w:unhideWhenUsed/>
    <w:pPr>
      <w:ind w:left="2268"/>
      <w:spacing w:after="57"/>
    </w:pPr>
  </w:style>
  <w:style w:type="paragraph" w:styleId="329">
    <w:name w:val="TOC Heading"/>
    <w:uiPriority w:val="39"/>
    <w:unhideWhenUsed/>
  </w:style>
  <w:style w:type="table" w:styleId="330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331">
    <w:name w:val="Title"/>
    <w:basedOn w:val="254"/>
    <w:next w:val="254"/>
    <w:link w:val="290"/>
    <w:qFormat/>
    <w:uiPriority w:val="10"/>
    <w:rPr>
      <w:sz w:val="52"/>
      <w:szCs w:val="52"/>
    </w:rPr>
    <w:pPr>
      <w:keepLines/>
      <w:keepNext/>
      <w:spacing w:after="60"/>
    </w:pPr>
  </w:style>
  <w:style w:type="table" w:styleId="332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333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334">
    <w:name w:val="Subtitle"/>
    <w:basedOn w:val="254"/>
    <w:next w:val="254"/>
    <w:link w:val="291"/>
    <w:rPr>
      <w:color w:val="666666"/>
      <w:sz w:val="30"/>
      <w:szCs w:val="30"/>
    </w:rPr>
    <w:pPr>
      <w:keepLines/>
      <w:keepNext/>
      <w:spacing w:after="320"/>
    </w:pPr>
  </w:style>
  <w:style w:type="paragraph" w:styleId="335">
    <w:name w:val="Revision"/>
    <w:uiPriority w:val="99"/>
    <w:hidden/>
    <w:semiHidden/>
    <w:pPr>
      <w:spacing w:lineRule="auto" w:line="240"/>
    </w:pPr>
  </w:style>
  <w:style w:type="character" w:styleId="336">
    <w:name w:val="annotation reference"/>
    <w:basedOn w:val="264"/>
    <w:uiPriority w:val="99"/>
    <w:semiHidden/>
    <w:unhideWhenUsed/>
    <w:rPr>
      <w:sz w:val="16"/>
      <w:szCs w:val="16"/>
    </w:rPr>
  </w:style>
  <w:style w:type="paragraph" w:styleId="337">
    <w:name w:val="annotation text"/>
    <w:basedOn w:val="254"/>
    <w:link w:val="338"/>
    <w:uiPriority w:val="99"/>
    <w:unhideWhenUsed/>
    <w:rPr>
      <w:sz w:val="20"/>
      <w:szCs w:val="20"/>
    </w:rPr>
    <w:pPr>
      <w:spacing w:lineRule="auto" w:line="240"/>
    </w:pPr>
  </w:style>
  <w:style w:type="character" w:styleId="338" w:customStyle="1">
    <w:name w:val="Texto comentario Car"/>
    <w:basedOn w:val="264"/>
    <w:link w:val="337"/>
    <w:uiPriority w:val="99"/>
    <w:rPr>
      <w:sz w:val="20"/>
      <w:szCs w:val="20"/>
    </w:rPr>
  </w:style>
  <w:style w:type="paragraph" w:styleId="339">
    <w:name w:val="annotation subject"/>
    <w:basedOn w:val="337"/>
    <w:next w:val="337"/>
    <w:link w:val="340"/>
    <w:uiPriority w:val="99"/>
    <w:semiHidden/>
    <w:unhideWhenUsed/>
    <w:rPr>
      <w:b/>
      <w:bCs/>
    </w:rPr>
  </w:style>
  <w:style w:type="character" w:styleId="340" w:customStyle="1">
    <w:name w:val="Asunto del comentario Car"/>
    <w:basedOn w:val="338"/>
    <w:link w:val="339"/>
    <w:uiPriority w:val="99"/>
    <w:semiHidden/>
    <w:rPr>
      <w:b/>
      <w:bCs/>
      <w:sz w:val="20"/>
      <w:szCs w:val="20"/>
    </w:rPr>
  </w:style>
  <w:style w:type="paragraph" w:styleId="341">
    <w:name w:val="List Paragraph"/>
    <w:basedOn w:val="254"/>
    <w:qFormat/>
    <w:pPr>
      <w:contextualSpacing w:val="true"/>
      <w:ind w:left="720"/>
    </w:pPr>
  </w:style>
  <w:style w:type="paragraph" w:styleId="342">
    <w:name w:val="Balloon Text"/>
    <w:basedOn w:val="254"/>
    <w:link w:val="343"/>
    <w:uiPriority w:val="99"/>
    <w:semiHidden/>
    <w:unhideWhenUsed/>
    <w:rPr>
      <w:rFonts w:ascii="Segoe UI" w:hAnsi="Segoe UI" w:cs="Segoe UI"/>
      <w:sz w:val="18"/>
      <w:szCs w:val="18"/>
    </w:rPr>
    <w:pPr>
      <w:spacing w:lineRule="auto" w:line="240"/>
    </w:pPr>
  </w:style>
  <w:style w:type="character" w:styleId="343" w:customStyle="1">
    <w:name w:val="Texto de globo Car"/>
    <w:basedOn w:val="264"/>
    <w:link w:val="342"/>
    <w:uiPriority w:val="99"/>
    <w:semiHidden/>
    <w:rPr>
      <w:rFonts w:ascii="Segoe UI" w:hAnsi="Segoe UI" w:cs="Segoe UI"/>
      <w:sz w:val="18"/>
      <w:szCs w:val="18"/>
    </w:rPr>
  </w:style>
  <w:style w:type="paragraph" w:styleId="344" w:customStyle="1">
    <w:name w:val="paragraph"/>
    <w:basedOn w:val="254"/>
    <w:rPr>
      <w:rFonts w:ascii="Times New Roman" w:hAnsi="Times New Roman" w:cs="Times New Roman" w:eastAsia="Times New Roman"/>
      <w:sz w:val="24"/>
      <w:szCs w:val="24"/>
      <w:lang w:val="es-UY"/>
    </w:rPr>
    <w:pPr>
      <w:spacing w:lineRule="auto" w:line="240" w:after="100" w:afterAutospacing="1" w:before="100" w:beforeAutospacing="1"/>
    </w:pPr>
  </w:style>
  <w:style w:type="character" w:styleId="345" w:customStyle="1">
    <w:name w:val="normaltextrun"/>
    <w:basedOn w:val="264"/>
  </w:style>
  <w:style w:type="character" w:styleId="346" w:customStyle="1">
    <w:name w:val="eop"/>
    <w:basedOn w:val="264"/>
  </w:style>
  <w:style w:type="paragraph" w:styleId="347">
    <w:name w:val="Header"/>
    <w:basedOn w:val="254"/>
    <w:link w:val="348"/>
    <w:uiPriority w:val="99"/>
    <w:unhideWhenUsed/>
    <w:pPr>
      <w:spacing w:lineRule="auto" w:line="240"/>
      <w:tabs>
        <w:tab w:val="center" w:pos="4252" w:leader="none"/>
        <w:tab w:val="right" w:pos="8504" w:leader="none"/>
      </w:tabs>
    </w:pPr>
  </w:style>
  <w:style w:type="character" w:styleId="348" w:customStyle="1">
    <w:name w:val="Encabezado Car"/>
    <w:basedOn w:val="264"/>
    <w:link w:val="347"/>
    <w:uiPriority w:val="99"/>
  </w:style>
  <w:style w:type="paragraph" w:styleId="349">
    <w:name w:val="Footer"/>
    <w:basedOn w:val="254"/>
    <w:link w:val="350"/>
    <w:uiPriority w:val="99"/>
    <w:unhideWhenUsed/>
    <w:pPr>
      <w:spacing w:lineRule="auto" w:line="240"/>
      <w:tabs>
        <w:tab w:val="center" w:pos="4252" w:leader="none"/>
        <w:tab w:val="right" w:pos="8504" w:leader="none"/>
      </w:tabs>
    </w:pPr>
  </w:style>
  <w:style w:type="character" w:styleId="350" w:customStyle="1">
    <w:name w:val="Pie de página Car"/>
    <w:basedOn w:val="264"/>
    <w:link w:val="349"/>
    <w:uiPriority w:val="99"/>
  </w:style>
  <w:style w:type="paragraph" w:styleId="351">
    <w:name w:val="footnote text"/>
    <w:basedOn w:val="254"/>
    <w:link w:val="352"/>
    <w:uiPriority w:val="99"/>
    <w:semiHidden/>
    <w:unhideWhenUsed/>
    <w:rPr>
      <w:sz w:val="20"/>
      <w:szCs w:val="20"/>
    </w:rPr>
    <w:pPr>
      <w:spacing w:lineRule="auto" w:line="240"/>
    </w:pPr>
  </w:style>
  <w:style w:type="character" w:styleId="352" w:customStyle="1">
    <w:name w:val="Texto nota pie Car"/>
    <w:basedOn w:val="264"/>
    <w:link w:val="351"/>
    <w:uiPriority w:val="99"/>
    <w:semiHidden/>
    <w:rPr>
      <w:sz w:val="20"/>
      <w:szCs w:val="20"/>
    </w:rPr>
  </w:style>
  <w:style w:type="character" w:styleId="353">
    <w:name w:val="footnote reference"/>
    <w:basedOn w:val="264"/>
    <w:uiPriority w:val="99"/>
    <w:semiHidden/>
    <w:unhideWhenUsed/>
    <w:rPr>
      <w:vertAlign w:val="superscript"/>
    </w:rPr>
  </w:style>
  <w:style w:type="character" w:styleId="354">
    <w:name w:val="Hyperlink"/>
    <w:basedOn w:val="264"/>
    <w:uiPriority w:val="99"/>
    <w:unhideWhenUsed/>
    <w:rPr>
      <w:color w:val="0000FF" w:themeColor="hyperlink"/>
      <w:u w:val="single"/>
    </w:rPr>
  </w:style>
  <w:style w:type="character" w:styleId="355" w:customStyle="1">
    <w:name w:val="Mención sin resolver1"/>
    <w:basedOn w:val="264"/>
    <w:uiPriority w:val="99"/>
    <w:semiHidden/>
    <w:unhideWhenUsed/>
    <w:rPr>
      <w:color w:val="605E5C"/>
      <w:shd w:val="clear" w:color="auto" w:fill="E1DFDD"/>
    </w:rPr>
  </w:style>
  <w:style w:type="table" w:styleId="356">
    <w:name w:val="Table Grid"/>
    <w:basedOn w:val="265"/>
    <w:uiPriority w:val="39"/>
    <w:pPr>
      <w:spacing w:lineRule="auto" w:line="24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357" w:customStyle="1">
    <w:name w:val="StGen0"/>
    <w:basedOn w:val="332"/>
    <w:pPr>
      <w:spacing w:lineRule="auto" w:line="240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358" w:customStyle="1">
    <w:name w:val="Subtítulo (Título 1)"/>
    <w:basedOn w:val="255"/>
    <w:next w:val="254"/>
    <w:qFormat/>
    <w:rPr>
      <w:rFonts w:ascii="Microsoft Sans Serif" w:hAnsi="Microsoft Sans Serif" w:cs="Times New Roman" w:eastAsia="Times New Roman"/>
      <w:b w:val="false"/>
      <w:color w:val="182765"/>
      <w:sz w:val="28"/>
      <w:szCs w:val="32"/>
      <w:lang w:val="es-UY" w:eastAsia="en-US"/>
    </w:rPr>
    <w:pPr>
      <w:ind w:left="709"/>
      <w:jc w:val="left"/>
      <w:spacing w:lineRule="auto" w:line="360" w:after="200" w:before="120"/>
      <w:shd w:val="clear" w:color="auto" w:fill="auto"/>
      <w:pBdr>
        <w:left w:val="none" w:sz="0" w:space="0" w:color="auto"/>
        <w:top w:val="none" w:sz="0" w:space="0" w:color="auto"/>
        <w:right w:val="none" w:sz="0" w:space="0" w:color="auto"/>
        <w:bottom w:val="none" w:sz="0" w:space="0" w:color="auto"/>
        <w:between w:val="none" w:sz="0" w:space="0" w:color="auto"/>
      </w:pBdr>
    </w:pPr>
  </w:style>
  <w:style w:type="paragraph" w:styleId="359">
    <w:name w:val="Normal (Web)"/>
    <w:basedOn w:val="254"/>
    <w:uiPriority w:val="99"/>
    <w:semiHidden/>
    <w:unhideWhenUsed/>
    <w:rPr>
      <w:rFonts w:ascii="Times New Roman" w:hAnsi="Times New Roman" w:cs="Times New Roman" w:eastAsia="Times New Roman"/>
      <w:sz w:val="24"/>
      <w:szCs w:val="24"/>
      <w:lang w:val="es-UY" w:eastAsia="es-UY"/>
    </w:rPr>
    <w:pPr>
      <w:spacing w:lineRule="auto" w:line="240" w:after="100" w:afterAutospacing="1" w:before="100" w:beforeAutospacing="1"/>
      <w:pBdr>
        <w:left w:val="none" w:sz="0" w:space="0" w:color="auto"/>
        <w:top w:val="none" w:sz="0" w:space="0" w:color="auto"/>
        <w:right w:val="none" w:sz="0" w:space="0" w:color="auto"/>
        <w:bottom w:val="none" w:sz="0" w:space="0" w:color="auto"/>
        <w:between w:val="none" w:sz="0" w:space="0" w:color="auto"/>
      </w:pBd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Relationship Id="rId9" Type="http://schemas.openxmlformats.org/officeDocument/2006/relationships/footer" Target="footer1.xml" /><Relationship Id="rId10" Type="http://schemas.openxmlformats.org/officeDocument/2006/relationships/comments" Target="comments.xml" /><Relationship Id="rId11" Type="http://schemas.microsoft.com/office/2011/relationships/commentsExtended" Target="commentsExtended.xml" /><Relationship Id="rId12" Type="http://schemas.microsoft.com/office/2011/relationships/people" Target="people.xml" /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ONLYOFFICE/5.2.7.2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